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8C4" w:rsidRDefault="001578C4" w:rsidP="001578C4">
      <w:pPr>
        <w:rPr>
          <w:ins w:id="0" w:author="Author"/>
          <w:b/>
          <w:sz w:val="20"/>
          <w:lang w:val="en-US"/>
        </w:rPr>
      </w:pPr>
      <w:ins w:id="1" w:author="Author">
        <w:r>
          <w:rPr>
            <w:b/>
            <w:sz w:val="20"/>
            <w:lang w:val="en-US"/>
          </w:rPr>
          <w:t>Annex III</w:t>
        </w:r>
      </w:ins>
    </w:p>
    <w:p w:rsidR="001578C4" w:rsidRDefault="001578C4" w:rsidP="00440173">
      <w:pPr>
        <w:rPr>
          <w:ins w:id="2" w:author="Author"/>
          <w:b/>
          <w:sz w:val="20"/>
          <w:lang w:val="en-US"/>
        </w:rPr>
      </w:pPr>
    </w:p>
    <w:p w:rsidR="001F3F43" w:rsidRPr="00613AD6" w:rsidRDefault="00440173" w:rsidP="00440173">
      <w:pPr>
        <w:rPr>
          <w:b/>
          <w:sz w:val="20"/>
          <w:lang w:val="en-US"/>
        </w:rPr>
      </w:pPr>
      <w:r w:rsidRPr="00613AD6">
        <w:rPr>
          <w:b/>
          <w:sz w:val="20"/>
          <w:lang w:val="en-US"/>
        </w:rPr>
        <w:t>S.15.0</w:t>
      </w:r>
      <w:r w:rsidR="00A31002">
        <w:rPr>
          <w:b/>
          <w:sz w:val="20"/>
          <w:lang w:val="en-US"/>
        </w:rPr>
        <w:t>1</w:t>
      </w:r>
      <w:r w:rsidR="001F3F43" w:rsidRPr="00613AD6">
        <w:rPr>
          <w:b/>
          <w:sz w:val="20"/>
          <w:lang w:val="en-US"/>
        </w:rPr>
        <w:t xml:space="preserve"> - Only for Variable Annuities - Description of guarantees by product</w:t>
      </w:r>
      <w:r w:rsidR="00A31002">
        <w:rPr>
          <w:b/>
          <w:sz w:val="20"/>
          <w:lang w:val="en-US"/>
        </w:rPr>
        <w:t xml:space="preserve"> (Old TP-F3A)</w:t>
      </w:r>
    </w:p>
    <w:p w:rsidR="001F3F43" w:rsidRPr="00613AD6" w:rsidRDefault="001F3F43" w:rsidP="00440173">
      <w:pPr>
        <w:rPr>
          <w:b/>
          <w:sz w:val="20"/>
          <w:lang w:val="en-US"/>
        </w:rPr>
      </w:pPr>
    </w:p>
    <w:p w:rsidR="001F3F43" w:rsidRDefault="001F3F43" w:rsidP="001F3F43">
      <w:pPr>
        <w:rPr>
          <w:b/>
          <w:bCs/>
          <w:sz w:val="20"/>
          <w:lang w:val="en-US"/>
        </w:rPr>
      </w:pPr>
      <w:r w:rsidRPr="00613AD6">
        <w:rPr>
          <w:b/>
          <w:bCs/>
          <w:sz w:val="20"/>
          <w:lang w:val="en-US"/>
        </w:rPr>
        <w:t>General comments:</w:t>
      </w:r>
    </w:p>
    <w:p w:rsidR="00175181" w:rsidRDefault="00175181" w:rsidP="001F3F43">
      <w:pPr>
        <w:rPr>
          <w:b/>
          <w:bCs/>
          <w:sz w:val="20"/>
          <w:lang w:val="en-US"/>
        </w:rPr>
      </w:pPr>
    </w:p>
    <w:p w:rsidR="00175181" w:rsidRDefault="00175181" w:rsidP="00175181">
      <w:pPr>
        <w:spacing w:line="276" w:lineRule="auto"/>
        <w:jc w:val="both"/>
        <w:rPr>
          <w:sz w:val="20"/>
          <w:lang w:val="en-US"/>
        </w:rPr>
      </w:pPr>
      <w:r w:rsidRPr="00613AD6">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A31002" w:rsidRDefault="00A31002" w:rsidP="00175181">
      <w:pPr>
        <w:spacing w:line="276" w:lineRule="auto"/>
        <w:jc w:val="both"/>
        <w:rPr>
          <w:sz w:val="20"/>
          <w:lang w:val="en-US"/>
        </w:rPr>
      </w:pPr>
    </w:p>
    <w:p w:rsidR="00A31002" w:rsidRPr="00613AD6" w:rsidRDefault="00A31002" w:rsidP="00175181">
      <w:pPr>
        <w:spacing w:line="276" w:lineRule="auto"/>
        <w:jc w:val="both"/>
        <w:rPr>
          <w:sz w:val="20"/>
          <w:lang w:val="en-US"/>
        </w:rPr>
      </w:pPr>
      <w:r>
        <w:rPr>
          <w:sz w:val="20"/>
          <w:lang w:val="en-US"/>
        </w:rPr>
        <w:t xml:space="preserve">This annex relates to annual submission of information for </w:t>
      </w:r>
      <w:r w:rsidR="00C24902">
        <w:rPr>
          <w:sz w:val="20"/>
          <w:lang w:val="en-US"/>
        </w:rPr>
        <w:t>groups</w:t>
      </w:r>
      <w:r>
        <w:rPr>
          <w:sz w:val="20"/>
          <w:lang w:val="en-US"/>
        </w:rPr>
        <w:t>.</w:t>
      </w:r>
    </w:p>
    <w:p w:rsidR="00175181" w:rsidRPr="00613AD6" w:rsidRDefault="00175181" w:rsidP="001F3F43">
      <w:pPr>
        <w:rPr>
          <w:b/>
          <w:bCs/>
          <w:sz w:val="20"/>
          <w:lang w:val="en-US"/>
        </w:rPr>
      </w:pPr>
    </w:p>
    <w:p w:rsidR="00E86100" w:rsidRPr="00070156" w:rsidRDefault="00E86100">
      <w:pPr>
        <w:jc w:val="both"/>
        <w:rPr>
          <w:sz w:val="20"/>
          <w:lang w:val="en-US"/>
        </w:rPr>
        <w:pPrChange w:id="3" w:author="Author">
          <w:pPr/>
        </w:pPrChange>
      </w:pPr>
      <w:r>
        <w:rPr>
          <w:sz w:val="20"/>
          <w:lang w:val="en-US"/>
        </w:rPr>
        <w:t>This t</w:t>
      </w:r>
      <w:r w:rsidRPr="00070156">
        <w:rPr>
          <w:sz w:val="20"/>
          <w:lang w:val="en-US"/>
        </w:rPr>
        <w:t xml:space="preserve">emplate </w:t>
      </w:r>
      <w:r>
        <w:rPr>
          <w:sz w:val="20"/>
          <w:lang w:val="en-US"/>
        </w:rPr>
        <w:t>shall</w:t>
      </w:r>
      <w:r w:rsidRPr="00070156">
        <w:rPr>
          <w:sz w:val="20"/>
          <w:lang w:val="en-US"/>
        </w:rPr>
        <w:t xml:space="preserve"> only be </w:t>
      </w:r>
      <w:r>
        <w:rPr>
          <w:sz w:val="20"/>
          <w:lang w:val="en-US"/>
        </w:rPr>
        <w:t>reported</w:t>
      </w:r>
      <w:r w:rsidRPr="00070156">
        <w:rPr>
          <w:sz w:val="20"/>
          <w:lang w:val="en-US"/>
        </w:rPr>
        <w:t xml:space="preserve"> by groups</w:t>
      </w:r>
      <w:r>
        <w:rPr>
          <w:sz w:val="20"/>
          <w:lang w:val="en-US"/>
        </w:rPr>
        <w:t xml:space="preserve"> in relation to the </w:t>
      </w:r>
      <w:r w:rsidRPr="00070156">
        <w:rPr>
          <w:sz w:val="20"/>
          <w:lang w:val="en-US"/>
        </w:rPr>
        <w:t>direct business</w:t>
      </w:r>
      <w:r>
        <w:rPr>
          <w:sz w:val="20"/>
          <w:lang w:val="en-US"/>
        </w:rPr>
        <w:t xml:space="preserve"> and only</w:t>
      </w:r>
      <w:r w:rsidRPr="00070156">
        <w:rPr>
          <w:sz w:val="20"/>
          <w:lang w:val="en-US"/>
        </w:rPr>
        <w:t xml:space="preserve"> for those entities outside the EEA that have </w:t>
      </w:r>
      <w:r>
        <w:rPr>
          <w:sz w:val="20"/>
          <w:lang w:val="en-US"/>
        </w:rPr>
        <w:t>variable a</w:t>
      </w:r>
      <w:r w:rsidRPr="00070156">
        <w:rPr>
          <w:sz w:val="20"/>
          <w:lang w:val="en-US"/>
        </w:rPr>
        <w:t>nnuities portfolios.</w:t>
      </w:r>
    </w:p>
    <w:p w:rsidR="00BD1304" w:rsidRPr="00613AD6" w:rsidRDefault="00BD1304" w:rsidP="00613AD6">
      <w:pPr>
        <w:jc w:val="both"/>
        <w:rPr>
          <w:sz w:val="20"/>
          <w:highlight w:val="yellow"/>
          <w:lang w:val="en-US"/>
        </w:rPr>
      </w:pPr>
    </w:p>
    <w:p w:rsidR="00BD1304" w:rsidRPr="00613AD6" w:rsidRDefault="00E01AD5" w:rsidP="00613AD6">
      <w:pPr>
        <w:jc w:val="both"/>
        <w:rPr>
          <w:sz w:val="20"/>
          <w:highlight w:val="yellow"/>
          <w:lang w:val="en-US"/>
        </w:rPr>
      </w:pPr>
      <w:r w:rsidRPr="00613AD6">
        <w:rPr>
          <w:sz w:val="20"/>
          <w:lang w:val="en-US"/>
        </w:rPr>
        <w:t>Variable annuities are unit-linked life insurance contracts with investment guarantees which, in exchange for single or regular premiums, allow the policyholder to benefit from the upside of the unit but be partially or totally protected when the unit loses value</w:t>
      </w:r>
      <w:r w:rsidR="00175181">
        <w:rPr>
          <w:sz w:val="20"/>
          <w:lang w:val="en-US"/>
        </w:rPr>
        <w:t>.</w:t>
      </w:r>
    </w:p>
    <w:p w:rsidR="00175181" w:rsidRPr="00613AD6" w:rsidRDefault="00175181" w:rsidP="00613AD6">
      <w:pPr>
        <w:jc w:val="both"/>
        <w:rPr>
          <w:sz w:val="20"/>
          <w:highlight w:val="yellow"/>
          <w:lang w:val="en-US"/>
        </w:rPr>
      </w:pPr>
    </w:p>
    <w:p w:rsidR="00804681" w:rsidRPr="00E470C1" w:rsidRDefault="001F3F43" w:rsidP="00804681">
      <w:pPr>
        <w:jc w:val="both"/>
        <w:rPr>
          <w:ins w:id="4" w:author="Author"/>
          <w:sz w:val="20"/>
          <w:lang w:val="en-US"/>
        </w:rPr>
      </w:pPr>
      <w:r w:rsidRPr="00613AD6">
        <w:rPr>
          <w:sz w:val="20"/>
          <w:lang w:val="en-US"/>
        </w:rPr>
        <w:t xml:space="preserve">If Variable Annuities policies are split between two </w:t>
      </w:r>
      <w:r w:rsidR="00175181">
        <w:rPr>
          <w:sz w:val="20"/>
          <w:lang w:val="en-US"/>
        </w:rPr>
        <w:t>insurance undertakings</w:t>
      </w:r>
      <w:r w:rsidRPr="00613AD6">
        <w:rPr>
          <w:sz w:val="20"/>
          <w:lang w:val="en-US"/>
        </w:rPr>
        <w:t xml:space="preserve">, for instance a life company and a non-life company for the VA guarantee, the company with the guarantee </w:t>
      </w:r>
      <w:r w:rsidR="00175181">
        <w:rPr>
          <w:sz w:val="20"/>
          <w:lang w:val="en-US"/>
        </w:rPr>
        <w:t>shall report</w:t>
      </w:r>
      <w:r w:rsidRPr="00613AD6">
        <w:rPr>
          <w:sz w:val="20"/>
          <w:lang w:val="en-US"/>
        </w:rPr>
        <w:t xml:space="preserve"> this template. </w:t>
      </w:r>
      <w:ins w:id="5" w:author="Author">
        <w:r w:rsidR="00804681">
          <w:rPr>
            <w:sz w:val="20"/>
            <w:lang w:val="en-US"/>
          </w:rPr>
          <w:t xml:space="preserve">Only one line per product shall be reported. </w:t>
        </w:r>
      </w:ins>
    </w:p>
    <w:p w:rsidR="001F3F43" w:rsidRPr="00613AD6" w:rsidDel="00804681" w:rsidRDefault="001F3F43" w:rsidP="00613AD6">
      <w:pPr>
        <w:jc w:val="both"/>
        <w:rPr>
          <w:del w:id="6" w:author="Author"/>
          <w:sz w:val="20"/>
          <w:lang w:val="en-US"/>
        </w:rPr>
      </w:pPr>
    </w:p>
    <w:p w:rsidR="00440173" w:rsidRPr="00613AD6" w:rsidRDefault="00440173" w:rsidP="00804681">
      <w:pPr>
        <w:jc w:val="both"/>
        <w:rPr>
          <w:b/>
          <w:sz w:val="20"/>
          <w:lang w:val="en-US"/>
        </w:rPr>
      </w:pPr>
      <w:r w:rsidRPr="00613AD6">
        <w:rPr>
          <w:b/>
          <w:sz w:val="20"/>
          <w:lang w:val="en-US"/>
        </w:rPr>
        <w:tab/>
      </w:r>
      <w:r w:rsidRPr="00613AD6">
        <w:rPr>
          <w:b/>
          <w:sz w:val="20"/>
          <w:lang w:val="en-US"/>
        </w:rPr>
        <w:tab/>
      </w:r>
    </w:p>
    <w:p w:rsidR="00440173" w:rsidRPr="00613AD6" w:rsidRDefault="00440173" w:rsidP="00440173">
      <w:pPr>
        <w:rPr>
          <w:b/>
          <w:sz w:val="20"/>
          <w:lang w:val="en-US"/>
        </w:rPr>
      </w:pPr>
      <w:r w:rsidRPr="00613AD6">
        <w:rPr>
          <w:b/>
          <w:sz w:val="20"/>
          <w:lang w:val="en-US"/>
        </w:rPr>
        <w:tab/>
      </w:r>
      <w:r w:rsidRPr="00613AD6">
        <w:rPr>
          <w:b/>
          <w:sz w:val="20"/>
          <w:lang w:val="en-US"/>
        </w:rPr>
        <w:tab/>
      </w:r>
    </w:p>
    <w:p w:rsidR="00CC5D0A" w:rsidRPr="00613AD6" w:rsidRDefault="00440173">
      <w:pPr>
        <w:pBdr>
          <w:top w:val="single" w:sz="4" w:space="1" w:color="auto"/>
          <w:left w:val="single" w:sz="4" w:space="4" w:color="auto"/>
          <w:bottom w:val="single" w:sz="4" w:space="1" w:color="auto"/>
          <w:right w:val="single" w:sz="4" w:space="4" w:color="auto"/>
          <w:between w:val="single" w:sz="4" w:space="1" w:color="auto"/>
          <w:bar w:val="single" w:sz="4" w:color="auto"/>
        </w:pBdr>
        <w:rPr>
          <w:b/>
          <w:sz w:val="20"/>
        </w:rPr>
        <w:pPrChange w:id="7" w:author="Author">
          <w:pPr/>
        </w:pPrChange>
      </w:pPr>
      <w:r w:rsidRPr="00613AD6">
        <w:rPr>
          <w:b/>
          <w:sz w:val="20"/>
          <w:lang w:val="en-US"/>
        </w:rPr>
        <w:tab/>
      </w:r>
      <w:r w:rsidRPr="00613AD6">
        <w:rPr>
          <w:b/>
          <w:sz w:val="20"/>
        </w:rPr>
        <w:t>ITEM</w:t>
      </w:r>
      <w:r w:rsidRPr="00613AD6">
        <w:rPr>
          <w:b/>
          <w:sz w:val="20"/>
        </w:rPr>
        <w:tab/>
        <w:t xml:space="preserve">                        INSTRUCTIONS</w:t>
      </w:r>
    </w:p>
    <w:tbl>
      <w:tblPr>
        <w:tblStyle w:val="TableGrid"/>
        <w:tblW w:w="0" w:type="auto"/>
        <w:tblLook w:val="04A0" w:firstRow="1" w:lastRow="0" w:firstColumn="1" w:lastColumn="0" w:noHBand="0" w:noVBand="1"/>
        <w:tblPrChange w:id="8" w:author="Author">
          <w:tblPr>
            <w:tblStyle w:val="TableGrid"/>
            <w:tblW w:w="0" w:type="auto"/>
            <w:tblLook w:val="04A0" w:firstRow="1" w:lastRow="0" w:firstColumn="1" w:lastColumn="0" w:noHBand="0" w:noVBand="1"/>
          </w:tblPr>
        </w:tblPrChange>
      </w:tblPr>
      <w:tblGrid>
        <w:gridCol w:w="1283"/>
        <w:gridCol w:w="2121"/>
        <w:gridCol w:w="5884"/>
        <w:tblGridChange w:id="9">
          <w:tblGrid>
            <w:gridCol w:w="1139"/>
            <w:gridCol w:w="184"/>
            <w:gridCol w:w="1752"/>
            <w:gridCol w:w="227"/>
            <w:gridCol w:w="5986"/>
          </w:tblGrid>
        </w:tblGridChange>
      </w:tblGrid>
      <w:tr w:rsidR="00E86100" w:rsidRPr="00EB4CAC" w:rsidTr="006B5FA0">
        <w:trPr>
          <w:trHeight w:val="570"/>
          <w:trPrChange w:id="10" w:author="Author">
            <w:trPr>
              <w:trHeight w:val="570"/>
            </w:trPr>
          </w:trPrChange>
        </w:trPr>
        <w:tc>
          <w:tcPr>
            <w:tcW w:w="1283" w:type="dxa"/>
            <w:hideMark/>
            <w:tcPrChange w:id="11" w:author="Author">
              <w:tcPr>
                <w:tcW w:w="1323" w:type="dxa"/>
                <w:gridSpan w:val="2"/>
                <w:hideMark/>
              </w:tcPr>
            </w:tcPrChange>
          </w:tcPr>
          <w:p w:rsidR="00E86100" w:rsidRDefault="00E86100" w:rsidP="00070156">
            <w:pPr>
              <w:rPr>
                <w:sz w:val="20"/>
              </w:rPr>
            </w:pPr>
            <w:r w:rsidRPr="00C25BDE">
              <w:rPr>
                <w:sz w:val="20"/>
              </w:rPr>
              <w:t>C0010</w:t>
            </w:r>
          </w:p>
          <w:p w:rsidR="00E86100" w:rsidRPr="00C25BDE" w:rsidRDefault="00E86100" w:rsidP="00070156">
            <w:pPr>
              <w:rPr>
                <w:sz w:val="20"/>
              </w:rPr>
            </w:pPr>
            <w:r>
              <w:rPr>
                <w:sz w:val="20"/>
              </w:rPr>
              <w:t>(A1)</w:t>
            </w:r>
          </w:p>
        </w:tc>
        <w:tc>
          <w:tcPr>
            <w:tcW w:w="2121" w:type="dxa"/>
            <w:hideMark/>
            <w:tcPrChange w:id="12" w:author="Author">
              <w:tcPr>
                <w:tcW w:w="1979" w:type="dxa"/>
                <w:gridSpan w:val="2"/>
                <w:hideMark/>
              </w:tcPr>
            </w:tcPrChange>
          </w:tcPr>
          <w:p w:rsidR="00E86100" w:rsidRPr="00C25BDE" w:rsidRDefault="00E86100" w:rsidP="00070156">
            <w:pPr>
              <w:rPr>
                <w:sz w:val="20"/>
                <w:lang w:val="en-US"/>
              </w:rPr>
            </w:pPr>
            <w:r w:rsidRPr="00C25BDE">
              <w:rPr>
                <w:sz w:val="20"/>
                <w:lang w:val="en-US"/>
              </w:rPr>
              <w:t>Legal name of the undertaking</w:t>
            </w:r>
          </w:p>
        </w:tc>
        <w:tc>
          <w:tcPr>
            <w:tcW w:w="5884" w:type="dxa"/>
            <w:hideMark/>
            <w:tcPrChange w:id="13" w:author="Author">
              <w:tcPr>
                <w:tcW w:w="5986" w:type="dxa"/>
                <w:hideMark/>
              </w:tcPr>
            </w:tcPrChange>
          </w:tcPr>
          <w:p w:rsidR="00E86100" w:rsidRPr="00C25BDE" w:rsidRDefault="00E86100" w:rsidP="001A392D">
            <w:pPr>
              <w:rPr>
                <w:sz w:val="20"/>
                <w:lang w:val="en-US"/>
              </w:rPr>
            </w:pPr>
            <w:del w:id="14" w:author="Author">
              <w:r w:rsidRPr="00C25BDE" w:rsidDel="001A392D">
                <w:rPr>
                  <w:sz w:val="20"/>
                  <w:lang w:val="en-US"/>
                </w:rPr>
                <w:delText xml:space="preserve">Only when template is filled by group, </w:delText>
              </w:r>
            </w:del>
            <w:ins w:id="15" w:author="Author">
              <w:r w:rsidR="001A392D">
                <w:rPr>
                  <w:sz w:val="20"/>
                  <w:lang w:val="en-US"/>
                </w:rPr>
                <w:t>I</w:t>
              </w:r>
            </w:ins>
            <w:del w:id="16" w:author="Author">
              <w:r w:rsidDel="001A392D">
                <w:rPr>
                  <w:sz w:val="20"/>
                  <w:lang w:val="en-US"/>
                </w:rPr>
                <w:delText>i</w:delText>
              </w:r>
            </w:del>
            <w:r>
              <w:rPr>
                <w:sz w:val="20"/>
                <w:lang w:val="en-US"/>
              </w:rPr>
              <w:t xml:space="preserve">dentify the </w:t>
            </w:r>
            <w:ins w:id="17" w:author="Author">
              <w:r w:rsidR="001A392D">
                <w:rPr>
                  <w:sz w:val="20"/>
                  <w:lang w:val="en-US"/>
                </w:rPr>
                <w:t xml:space="preserve">legal </w:t>
              </w:r>
            </w:ins>
            <w:r w:rsidRPr="00C25BDE">
              <w:rPr>
                <w:sz w:val="20"/>
                <w:lang w:val="en-US"/>
              </w:rPr>
              <w:t xml:space="preserve">name of non-EEA </w:t>
            </w:r>
            <w:r>
              <w:rPr>
                <w:sz w:val="20"/>
                <w:lang w:val="en-US"/>
              </w:rPr>
              <w:t xml:space="preserve">undertaking </w:t>
            </w:r>
            <w:r w:rsidRPr="00C25BDE">
              <w:rPr>
                <w:sz w:val="20"/>
                <w:lang w:val="en-US"/>
              </w:rPr>
              <w:t xml:space="preserve">selling the product. </w:t>
            </w:r>
          </w:p>
        </w:tc>
      </w:tr>
      <w:tr w:rsidR="004F1C6B" w:rsidRPr="00E04345" w:rsidDel="00E84290" w:rsidTr="006B5FA0">
        <w:trPr>
          <w:trHeight w:val="930"/>
          <w:ins w:id="18" w:author="Author"/>
          <w:del w:id="19" w:author="Author"/>
          <w:trPrChange w:id="20" w:author="Author">
            <w:trPr>
              <w:trHeight w:val="930"/>
            </w:trPr>
          </w:trPrChange>
        </w:trPr>
        <w:tc>
          <w:tcPr>
            <w:tcW w:w="1283" w:type="dxa"/>
            <w:tcPrChange w:id="21" w:author="Author">
              <w:tcPr>
                <w:tcW w:w="1139" w:type="dxa"/>
              </w:tcPr>
            </w:tcPrChange>
          </w:tcPr>
          <w:p w:rsidR="004F1C6B" w:rsidRPr="00D62A2B" w:rsidDel="00E84290" w:rsidRDefault="004F1C6B" w:rsidP="0097766B">
            <w:pPr>
              <w:rPr>
                <w:ins w:id="22" w:author="Author"/>
                <w:del w:id="23" w:author="Author"/>
                <w:sz w:val="20"/>
              </w:rPr>
            </w:pPr>
          </w:p>
        </w:tc>
        <w:tc>
          <w:tcPr>
            <w:tcW w:w="2121" w:type="dxa"/>
            <w:tcPrChange w:id="24" w:author="Author">
              <w:tcPr>
                <w:tcW w:w="1936" w:type="dxa"/>
                <w:gridSpan w:val="2"/>
              </w:tcPr>
            </w:tcPrChange>
          </w:tcPr>
          <w:p w:rsidR="004F1C6B" w:rsidDel="00E84290" w:rsidRDefault="004F1C6B" w:rsidP="0097766B">
            <w:pPr>
              <w:rPr>
                <w:ins w:id="25" w:author="Author"/>
                <w:del w:id="26" w:author="Author"/>
                <w:sz w:val="20"/>
              </w:rPr>
            </w:pPr>
            <w:ins w:id="27" w:author="Author">
              <w:del w:id="28" w:author="Author">
                <w:r w:rsidDel="00E84290">
                  <w:rPr>
                    <w:sz w:val="20"/>
                  </w:rPr>
                  <w:delText>Code</w:delText>
                </w:r>
              </w:del>
            </w:ins>
          </w:p>
        </w:tc>
        <w:tc>
          <w:tcPr>
            <w:tcW w:w="5884" w:type="dxa"/>
            <w:tcPrChange w:id="29" w:author="Author">
              <w:tcPr>
                <w:tcW w:w="6213" w:type="dxa"/>
                <w:gridSpan w:val="2"/>
              </w:tcPr>
            </w:tcPrChange>
          </w:tcPr>
          <w:p w:rsidR="004F1C6B" w:rsidRPr="00C50609" w:rsidDel="00E84290" w:rsidRDefault="004F1C6B" w:rsidP="0097766B">
            <w:pPr>
              <w:rPr>
                <w:ins w:id="30" w:author="Author"/>
                <w:del w:id="31" w:author="Author"/>
                <w:sz w:val="20"/>
                <w:lang w:val="en-US"/>
              </w:rPr>
            </w:pPr>
            <w:ins w:id="32" w:author="Author">
              <w:del w:id="33" w:author="Author">
                <w:r w:rsidDel="00E84290">
                  <w:rPr>
                    <w:sz w:val="20"/>
                    <w:lang w:val="en-US"/>
                  </w:rPr>
                  <w:delText>…</w:delText>
                </w:r>
              </w:del>
            </w:ins>
          </w:p>
        </w:tc>
      </w:tr>
      <w:tr w:rsidR="004F1C6B" w:rsidRPr="00E04345" w:rsidDel="00E84290" w:rsidTr="006B5FA0">
        <w:trPr>
          <w:trHeight w:val="930"/>
          <w:ins w:id="34" w:author="Author"/>
          <w:del w:id="35" w:author="Author"/>
          <w:trPrChange w:id="36" w:author="Author">
            <w:trPr>
              <w:trHeight w:val="930"/>
            </w:trPr>
          </w:trPrChange>
        </w:trPr>
        <w:tc>
          <w:tcPr>
            <w:tcW w:w="1283" w:type="dxa"/>
            <w:tcPrChange w:id="37" w:author="Author">
              <w:tcPr>
                <w:tcW w:w="1139" w:type="dxa"/>
              </w:tcPr>
            </w:tcPrChange>
          </w:tcPr>
          <w:p w:rsidR="004F1C6B" w:rsidRPr="00D62A2B" w:rsidDel="00E84290" w:rsidRDefault="004F1C6B" w:rsidP="0097766B">
            <w:pPr>
              <w:rPr>
                <w:ins w:id="38" w:author="Author"/>
                <w:del w:id="39" w:author="Author"/>
                <w:sz w:val="20"/>
              </w:rPr>
            </w:pPr>
          </w:p>
        </w:tc>
        <w:tc>
          <w:tcPr>
            <w:tcW w:w="2121" w:type="dxa"/>
            <w:tcPrChange w:id="40" w:author="Author">
              <w:tcPr>
                <w:tcW w:w="1936" w:type="dxa"/>
                <w:gridSpan w:val="2"/>
              </w:tcPr>
            </w:tcPrChange>
          </w:tcPr>
          <w:p w:rsidR="004F1C6B" w:rsidDel="00E84290" w:rsidRDefault="004F1C6B" w:rsidP="0097766B">
            <w:pPr>
              <w:rPr>
                <w:ins w:id="41" w:author="Author"/>
                <w:del w:id="42" w:author="Author"/>
                <w:sz w:val="20"/>
              </w:rPr>
            </w:pPr>
            <w:ins w:id="43" w:author="Author">
              <w:del w:id="44" w:author="Author">
                <w:r w:rsidDel="00E84290">
                  <w:rPr>
                    <w:sz w:val="20"/>
                  </w:rPr>
                  <w:delText>Type of code</w:delText>
                </w:r>
              </w:del>
            </w:ins>
          </w:p>
        </w:tc>
        <w:tc>
          <w:tcPr>
            <w:tcW w:w="5884" w:type="dxa"/>
            <w:tcPrChange w:id="45" w:author="Author">
              <w:tcPr>
                <w:tcW w:w="6213" w:type="dxa"/>
                <w:gridSpan w:val="2"/>
              </w:tcPr>
            </w:tcPrChange>
          </w:tcPr>
          <w:p w:rsidR="004F1C6B" w:rsidRPr="00C50609" w:rsidDel="00E84290" w:rsidRDefault="004F1C6B" w:rsidP="0097766B">
            <w:pPr>
              <w:rPr>
                <w:ins w:id="46" w:author="Author"/>
                <w:del w:id="47" w:author="Author"/>
                <w:sz w:val="20"/>
                <w:lang w:val="en-US"/>
              </w:rPr>
            </w:pPr>
            <w:ins w:id="48" w:author="Author">
              <w:del w:id="49" w:author="Author">
                <w:r w:rsidDel="00E84290">
                  <w:rPr>
                    <w:sz w:val="20"/>
                    <w:lang w:val="en-US"/>
                  </w:rPr>
                  <w:delText>…</w:delText>
                </w:r>
              </w:del>
            </w:ins>
          </w:p>
        </w:tc>
      </w:tr>
      <w:tr w:rsidR="001A392D" w:rsidRPr="009A0F2E" w:rsidTr="006B5FA0">
        <w:trPr>
          <w:trHeight w:val="795"/>
          <w:ins w:id="50" w:author="Author"/>
          <w:trPrChange w:id="51" w:author="Author">
            <w:trPr>
              <w:trHeight w:val="795"/>
            </w:trPr>
          </w:trPrChange>
        </w:trPr>
        <w:tc>
          <w:tcPr>
            <w:tcW w:w="1283" w:type="dxa"/>
            <w:tcPrChange w:id="52" w:author="Author">
              <w:tcPr>
                <w:tcW w:w="1323" w:type="dxa"/>
                <w:gridSpan w:val="2"/>
              </w:tcPr>
            </w:tcPrChange>
          </w:tcPr>
          <w:p w:rsidR="001A392D" w:rsidRPr="00613AD6" w:rsidRDefault="001A392D">
            <w:pPr>
              <w:rPr>
                <w:ins w:id="53" w:author="Author"/>
                <w:sz w:val="20"/>
              </w:rPr>
            </w:pPr>
            <w:ins w:id="54" w:author="Author">
              <w:r>
                <w:rPr>
                  <w:sz w:val="20"/>
                </w:rPr>
                <w:t>C0020</w:t>
              </w:r>
            </w:ins>
          </w:p>
        </w:tc>
        <w:tc>
          <w:tcPr>
            <w:tcW w:w="2121" w:type="dxa"/>
            <w:tcPrChange w:id="55" w:author="Author">
              <w:tcPr>
                <w:tcW w:w="1979" w:type="dxa"/>
                <w:gridSpan w:val="2"/>
              </w:tcPr>
            </w:tcPrChange>
          </w:tcPr>
          <w:p w:rsidR="001A392D" w:rsidRDefault="001A392D">
            <w:pPr>
              <w:rPr>
                <w:ins w:id="56" w:author="Author"/>
                <w:sz w:val="20"/>
              </w:rPr>
            </w:pPr>
            <w:ins w:id="57" w:author="Author">
              <w:r w:rsidRPr="00E84290">
                <w:rPr>
                  <w:sz w:val="20"/>
                </w:rPr>
                <w:t>Identification code of the undertaking</w:t>
              </w:r>
            </w:ins>
          </w:p>
        </w:tc>
        <w:tc>
          <w:tcPr>
            <w:tcW w:w="5884" w:type="dxa"/>
            <w:tcPrChange w:id="58" w:author="Author">
              <w:tcPr>
                <w:tcW w:w="5986" w:type="dxa"/>
              </w:tcPr>
            </w:tcPrChange>
          </w:tcPr>
          <w:p w:rsidR="001A392D" w:rsidRPr="002D3BD6" w:rsidRDefault="001A392D" w:rsidP="0005235C">
            <w:pPr>
              <w:rPr>
                <w:ins w:id="59" w:author="Author"/>
                <w:sz w:val="20"/>
                <w:lang w:val="en-US"/>
              </w:rPr>
            </w:pPr>
            <w:ins w:id="60" w:author="Author">
              <w:r w:rsidRPr="00033EF0">
                <w:rPr>
                  <w:sz w:val="20"/>
                  <w:lang w:eastAsia="en-GB"/>
                </w:rPr>
                <w:t>Identification code</w:t>
              </w:r>
              <w:r w:rsidRPr="00033EF0">
                <w:rPr>
                  <w:sz w:val="20"/>
                </w:rPr>
                <w:t xml:space="preserve"> by this order of priority</w:t>
              </w:r>
              <w:del w:id="61" w:author="Author">
                <w:r w:rsidRPr="00033EF0" w:rsidDel="0005235C">
                  <w:rPr>
                    <w:sz w:val="20"/>
                  </w:rPr>
                  <w:delText xml:space="preserve"> </w:delText>
                </w:r>
                <w:bookmarkStart w:id="62" w:name="_GoBack"/>
                <w:r w:rsidRPr="00033EF0" w:rsidDel="0005235C">
                  <w:rPr>
                    <w:sz w:val="20"/>
                  </w:rPr>
                  <w:delText>if e</w:delText>
                </w:r>
                <w:bookmarkEnd w:id="62"/>
                <w:r w:rsidRPr="00033EF0" w:rsidDel="0005235C">
                  <w:rPr>
                    <w:sz w:val="20"/>
                  </w:rPr>
                  <w:delText>xistent</w:delText>
                </w:r>
              </w:del>
              <w:r w:rsidRPr="00033EF0">
                <w:rPr>
                  <w:sz w:val="20"/>
                  <w:lang w:eastAsia="en-GB"/>
                </w:rPr>
                <w:t xml:space="preserve">: </w:t>
              </w:r>
              <w:r w:rsidRPr="00033EF0">
                <w:rPr>
                  <w:sz w:val="20"/>
                  <w:lang w:eastAsia="en-GB"/>
                </w:rPr>
                <w:br/>
                <w:t xml:space="preserve">- Legal Entity Identifier (LEI); </w:t>
              </w:r>
              <w:r w:rsidRPr="00033EF0">
                <w:rPr>
                  <w:sz w:val="20"/>
                  <w:lang w:eastAsia="en-GB"/>
                </w:rPr>
                <w:br/>
                <w:t>- Specific code</w:t>
              </w:r>
              <w:r w:rsidRPr="00033EF0">
                <w:rPr>
                  <w:sz w:val="20"/>
                  <w:lang w:eastAsia="en-GB"/>
                </w:rPr>
                <w:br/>
              </w:r>
              <w:r w:rsidRPr="00033EF0">
                <w:rPr>
                  <w:sz w:val="20"/>
                  <w:lang w:eastAsia="en-GB"/>
                </w:rPr>
                <w:br/>
                <w:t xml:space="preserve">Specific code: </w:t>
              </w:r>
              <w:r w:rsidRPr="00033EF0">
                <w:rPr>
                  <w:sz w:val="20"/>
                  <w:lang w:eastAsia="en-GB"/>
                </w:rPr>
                <w:br/>
              </w:r>
              <w:r>
                <w:rPr>
                  <w:sz w:val="20"/>
                  <w:lang w:eastAsia="en-GB"/>
                </w:rPr>
                <w:t>I</w:t>
              </w:r>
              <w:r w:rsidRPr="00033EF0">
                <w:rPr>
                  <w:sz w:val="20"/>
                  <w:lang w:eastAsia="en-GB"/>
                </w:rPr>
                <w:t xml:space="preserve">dentification code will be provided by the group. When allocating an identification code to each non-EEA or non-regulated undertaking, </w:t>
              </w:r>
              <w:r>
                <w:rPr>
                  <w:sz w:val="20"/>
                  <w:lang w:eastAsia="en-GB"/>
                </w:rPr>
                <w:t>the group</w:t>
              </w:r>
              <w:r w:rsidRPr="00033EF0">
                <w:rPr>
                  <w:sz w:val="20"/>
                  <w:lang w:eastAsia="en-GB"/>
                </w:rPr>
                <w:t xml:space="preserve"> </w:t>
              </w:r>
              <w:r>
                <w:rPr>
                  <w:sz w:val="20"/>
                  <w:lang w:eastAsia="en-GB"/>
                </w:rPr>
                <w:t xml:space="preserve">shall </w:t>
              </w:r>
              <w:r w:rsidRPr="00033EF0">
                <w:rPr>
                  <w:sz w:val="20"/>
                  <w:lang w:eastAsia="en-GB"/>
                </w:rPr>
                <w:t xml:space="preserve">comply with the following format in a consistent manner: </w:t>
              </w:r>
              <w:r w:rsidRPr="00033EF0">
                <w:rPr>
                  <w:sz w:val="20"/>
                  <w:lang w:eastAsia="en-GB"/>
                </w:rPr>
                <w:br/>
                <w:t xml:space="preserve"> identification code of the parent undertaking + </w:t>
              </w:r>
              <w:r w:rsidRPr="00033EF0">
                <w:rPr>
                  <w:sz w:val="20"/>
                  <w:lang w:eastAsia="en-GB"/>
                </w:rPr>
                <w:br/>
                <w:t xml:space="preserve"> ISO 3166-1 alpha-2 code of the country of the undertaking + </w:t>
              </w:r>
              <w:r w:rsidRPr="00033EF0">
                <w:rPr>
                  <w:sz w:val="20"/>
                  <w:lang w:eastAsia="en-GB"/>
                </w:rPr>
                <w:br/>
                <w:t xml:space="preserve"> 5 digits</w:t>
              </w:r>
              <w:del w:id="63" w:author="Author">
                <w:r w:rsidDel="00C83119">
                  <w:rPr>
                    <w:sz w:val="20"/>
                    <w:lang w:val="en-US"/>
                  </w:rPr>
                  <w:delText>…</w:delText>
                </w:r>
              </w:del>
            </w:ins>
          </w:p>
        </w:tc>
      </w:tr>
      <w:tr w:rsidR="001A392D" w:rsidRPr="009A0F2E" w:rsidTr="006B5FA0">
        <w:trPr>
          <w:trHeight w:val="795"/>
          <w:ins w:id="64" w:author="Author"/>
          <w:trPrChange w:id="65" w:author="Author">
            <w:trPr>
              <w:trHeight w:val="795"/>
            </w:trPr>
          </w:trPrChange>
        </w:trPr>
        <w:tc>
          <w:tcPr>
            <w:tcW w:w="1283" w:type="dxa"/>
            <w:tcPrChange w:id="66" w:author="Author">
              <w:tcPr>
                <w:tcW w:w="1323" w:type="dxa"/>
                <w:gridSpan w:val="2"/>
              </w:tcPr>
            </w:tcPrChange>
          </w:tcPr>
          <w:p w:rsidR="001A392D" w:rsidRPr="00613AD6" w:rsidRDefault="001A392D">
            <w:pPr>
              <w:rPr>
                <w:ins w:id="67" w:author="Author"/>
                <w:sz w:val="20"/>
              </w:rPr>
            </w:pPr>
            <w:ins w:id="68" w:author="Author">
              <w:r>
                <w:rPr>
                  <w:sz w:val="20"/>
                </w:rPr>
                <w:t>C0030</w:t>
              </w:r>
            </w:ins>
          </w:p>
        </w:tc>
        <w:tc>
          <w:tcPr>
            <w:tcW w:w="2121" w:type="dxa"/>
            <w:tcPrChange w:id="69" w:author="Author">
              <w:tcPr>
                <w:tcW w:w="1979" w:type="dxa"/>
                <w:gridSpan w:val="2"/>
              </w:tcPr>
            </w:tcPrChange>
          </w:tcPr>
          <w:p w:rsidR="001A392D" w:rsidRDefault="001A392D">
            <w:pPr>
              <w:rPr>
                <w:ins w:id="70" w:author="Author"/>
                <w:sz w:val="20"/>
              </w:rPr>
            </w:pPr>
            <w:ins w:id="71" w:author="Author">
              <w:r w:rsidRPr="00E84290">
                <w:rPr>
                  <w:sz w:val="20"/>
                </w:rPr>
                <w:t>Type of code of the ID of the undertaking</w:t>
              </w:r>
            </w:ins>
          </w:p>
        </w:tc>
        <w:tc>
          <w:tcPr>
            <w:tcW w:w="5884" w:type="dxa"/>
            <w:tcPrChange w:id="72" w:author="Author">
              <w:tcPr>
                <w:tcW w:w="5986" w:type="dxa"/>
              </w:tcPr>
            </w:tcPrChange>
          </w:tcPr>
          <w:p w:rsidR="001A392D" w:rsidRPr="001A2773" w:rsidRDefault="001A392D" w:rsidP="00B45EB3">
            <w:pPr>
              <w:spacing w:after="200" w:line="276" w:lineRule="auto"/>
              <w:rPr>
                <w:ins w:id="73" w:author="Author"/>
                <w:sz w:val="20"/>
              </w:rPr>
            </w:pPr>
            <w:ins w:id="74" w:author="Author">
              <w:r w:rsidRPr="001A2773">
                <w:rPr>
                  <w:sz w:val="20"/>
                </w:rPr>
                <w:t>Type of ID Code used for the “Identification code of the undertaking” item. One of the options in the following closed list shall be used:</w:t>
              </w:r>
            </w:ins>
          </w:p>
          <w:p w:rsidR="001A392D" w:rsidRPr="001A2773" w:rsidRDefault="001A392D" w:rsidP="00B45EB3">
            <w:pPr>
              <w:rPr>
                <w:ins w:id="75" w:author="Author"/>
                <w:sz w:val="20"/>
                <w:lang w:val="pt-PT"/>
              </w:rPr>
            </w:pPr>
            <w:ins w:id="76" w:author="Author">
              <w:r w:rsidRPr="001A2773">
                <w:rPr>
                  <w:sz w:val="20"/>
                  <w:lang w:val="pt-PT"/>
                </w:rPr>
                <w:t xml:space="preserve">1 - LEI </w:t>
              </w:r>
            </w:ins>
          </w:p>
          <w:p w:rsidR="001A392D" w:rsidRPr="002D3BD6" w:rsidRDefault="001A392D" w:rsidP="00D74316">
            <w:pPr>
              <w:rPr>
                <w:ins w:id="77" w:author="Author"/>
                <w:sz w:val="20"/>
                <w:lang w:val="en-US"/>
              </w:rPr>
            </w:pPr>
            <w:ins w:id="78" w:author="Author">
              <w:r w:rsidRPr="001A2773">
                <w:rPr>
                  <w:sz w:val="20"/>
                  <w:lang w:val="pt-PT"/>
                </w:rPr>
                <w:t>2 - Specific code</w:t>
              </w:r>
              <w:del w:id="79" w:author="Author">
                <w:r w:rsidDel="00C83119">
                  <w:rPr>
                    <w:sz w:val="20"/>
                    <w:lang w:val="en-US"/>
                  </w:rPr>
                  <w:delText>…</w:delText>
                </w:r>
              </w:del>
            </w:ins>
          </w:p>
        </w:tc>
      </w:tr>
      <w:tr w:rsidR="001A392D" w:rsidRPr="009A0F2E" w:rsidTr="006B5FA0">
        <w:trPr>
          <w:trHeight w:val="975"/>
          <w:trPrChange w:id="80" w:author="Author">
            <w:trPr>
              <w:trHeight w:val="795"/>
            </w:trPr>
          </w:trPrChange>
        </w:trPr>
        <w:tc>
          <w:tcPr>
            <w:tcW w:w="1283" w:type="dxa"/>
            <w:hideMark/>
            <w:tcPrChange w:id="81" w:author="Author">
              <w:tcPr>
                <w:tcW w:w="1323" w:type="dxa"/>
                <w:gridSpan w:val="2"/>
                <w:hideMark/>
              </w:tcPr>
            </w:tcPrChange>
          </w:tcPr>
          <w:p w:rsidR="001A392D" w:rsidRDefault="001A392D">
            <w:pPr>
              <w:rPr>
                <w:sz w:val="20"/>
              </w:rPr>
            </w:pPr>
            <w:del w:id="82" w:author="Author">
              <w:r w:rsidRPr="00613AD6" w:rsidDel="00804681">
                <w:rPr>
                  <w:sz w:val="20"/>
                </w:rPr>
                <w:delText>C0020</w:delText>
              </w:r>
            </w:del>
            <w:ins w:id="83" w:author="Author">
              <w:r w:rsidRPr="00613AD6">
                <w:rPr>
                  <w:sz w:val="20"/>
                </w:rPr>
                <w:t>C00</w:t>
              </w:r>
              <w:r>
                <w:rPr>
                  <w:sz w:val="20"/>
                </w:rPr>
                <w:t>4</w:t>
              </w:r>
              <w:r w:rsidRPr="00613AD6">
                <w:rPr>
                  <w:sz w:val="20"/>
                </w:rPr>
                <w:t>0</w:t>
              </w:r>
            </w:ins>
          </w:p>
          <w:p w:rsidR="001A392D" w:rsidRPr="00613AD6" w:rsidRDefault="001A392D">
            <w:pPr>
              <w:rPr>
                <w:sz w:val="20"/>
              </w:rPr>
            </w:pPr>
            <w:r>
              <w:rPr>
                <w:sz w:val="20"/>
              </w:rPr>
              <w:t>(A1A)</w:t>
            </w:r>
          </w:p>
        </w:tc>
        <w:tc>
          <w:tcPr>
            <w:tcW w:w="2121" w:type="dxa"/>
            <w:hideMark/>
            <w:tcPrChange w:id="84" w:author="Author">
              <w:tcPr>
                <w:tcW w:w="1979" w:type="dxa"/>
                <w:gridSpan w:val="2"/>
                <w:hideMark/>
              </w:tcPr>
            </w:tcPrChange>
          </w:tcPr>
          <w:p w:rsidR="001A392D" w:rsidRPr="00613AD6" w:rsidRDefault="001A392D">
            <w:pPr>
              <w:rPr>
                <w:sz w:val="20"/>
              </w:rPr>
            </w:pPr>
            <w:r>
              <w:rPr>
                <w:sz w:val="20"/>
              </w:rPr>
              <w:t xml:space="preserve">Product </w:t>
            </w:r>
            <w:r w:rsidRPr="00613AD6">
              <w:rPr>
                <w:sz w:val="20"/>
              </w:rPr>
              <w:t>ID code</w:t>
            </w:r>
          </w:p>
        </w:tc>
        <w:tc>
          <w:tcPr>
            <w:tcW w:w="5884" w:type="dxa"/>
            <w:hideMark/>
            <w:tcPrChange w:id="85" w:author="Author">
              <w:tcPr>
                <w:tcW w:w="5986" w:type="dxa"/>
                <w:hideMark/>
              </w:tcPr>
            </w:tcPrChange>
          </w:tcPr>
          <w:p w:rsidR="001A392D" w:rsidRPr="00207586" w:rsidRDefault="001A392D" w:rsidP="00D74316">
            <w:pPr>
              <w:rPr>
                <w:sz w:val="20"/>
                <w:lang w:val="en-US"/>
              </w:rPr>
            </w:pPr>
            <w:r w:rsidRPr="002D3BD6">
              <w:rPr>
                <w:sz w:val="20"/>
                <w:lang w:val="en-US"/>
              </w:rPr>
              <w:t xml:space="preserve">Internal </w:t>
            </w:r>
            <w:r>
              <w:rPr>
                <w:sz w:val="20"/>
                <w:lang w:val="en-US"/>
              </w:rPr>
              <w:t xml:space="preserve">product </w:t>
            </w:r>
            <w:r w:rsidRPr="002D3BD6">
              <w:rPr>
                <w:sz w:val="20"/>
                <w:lang w:val="en-US"/>
              </w:rPr>
              <w:t xml:space="preserve">ID code used by </w:t>
            </w:r>
            <w:r>
              <w:rPr>
                <w:sz w:val="20"/>
                <w:lang w:val="en-US"/>
              </w:rPr>
              <w:t xml:space="preserve">the </w:t>
            </w:r>
            <w:r w:rsidRPr="002D3BD6">
              <w:rPr>
                <w:sz w:val="20"/>
                <w:lang w:val="en-US"/>
              </w:rPr>
              <w:t xml:space="preserve">undertaking for the product. If a code is already in use or is attributed by </w:t>
            </w:r>
            <w:r>
              <w:rPr>
                <w:sz w:val="20"/>
                <w:lang w:val="en-US"/>
              </w:rPr>
              <w:t>the competent authority</w:t>
            </w:r>
            <w:r w:rsidRPr="002D3BD6">
              <w:rPr>
                <w:sz w:val="20"/>
                <w:lang w:val="en-US"/>
              </w:rPr>
              <w:t xml:space="preserve"> for supervisor</w:t>
            </w:r>
            <w:r>
              <w:rPr>
                <w:sz w:val="20"/>
                <w:lang w:val="en-US"/>
              </w:rPr>
              <w:t>y</w:t>
            </w:r>
            <w:r w:rsidRPr="002D3BD6">
              <w:rPr>
                <w:sz w:val="20"/>
                <w:lang w:val="en-US"/>
              </w:rPr>
              <w:t xml:space="preserve"> </w:t>
            </w:r>
            <w:r w:rsidRPr="00207586">
              <w:rPr>
                <w:sz w:val="20"/>
                <w:lang w:val="en-US"/>
              </w:rPr>
              <w:t xml:space="preserve">purposes that code shall be used. </w:t>
            </w:r>
          </w:p>
          <w:p w:rsidR="001A392D" w:rsidRDefault="001A392D" w:rsidP="005E26C9">
            <w:pPr>
              <w:rPr>
                <w:sz w:val="20"/>
                <w:lang w:val="en-US"/>
              </w:rPr>
            </w:pPr>
            <w:r w:rsidRPr="00207586">
              <w:rPr>
                <w:sz w:val="20"/>
                <w:lang w:val="en-US"/>
              </w:rPr>
              <w:t>The ID code shall be consistent over time</w:t>
            </w:r>
            <w:r w:rsidRPr="00613AD6">
              <w:rPr>
                <w:sz w:val="20"/>
                <w:lang w:val="en-US"/>
              </w:rPr>
              <w:t>)</w:t>
            </w:r>
            <w:r w:rsidRPr="00207586">
              <w:rPr>
                <w:sz w:val="20"/>
                <w:lang w:val="en-US"/>
              </w:rPr>
              <w:t>.</w:t>
            </w:r>
            <w:r w:rsidRPr="002D3BD6">
              <w:rPr>
                <w:sz w:val="20"/>
                <w:lang w:val="en-US"/>
              </w:rPr>
              <w:t xml:space="preserve"> </w:t>
            </w:r>
          </w:p>
          <w:p w:rsidR="001A392D" w:rsidRPr="00613AD6" w:rsidRDefault="001A392D" w:rsidP="005E26C9">
            <w:pPr>
              <w:rPr>
                <w:sz w:val="20"/>
                <w:lang w:val="en-US"/>
              </w:rPr>
            </w:pPr>
          </w:p>
        </w:tc>
      </w:tr>
      <w:tr w:rsidR="001A392D" w:rsidRPr="009A0F2E" w:rsidTr="006B5FA0">
        <w:trPr>
          <w:trHeight w:val="510"/>
          <w:trPrChange w:id="86" w:author="Author">
            <w:trPr>
              <w:trHeight w:val="510"/>
            </w:trPr>
          </w:trPrChange>
        </w:trPr>
        <w:tc>
          <w:tcPr>
            <w:tcW w:w="1283" w:type="dxa"/>
            <w:hideMark/>
            <w:tcPrChange w:id="87" w:author="Author">
              <w:tcPr>
                <w:tcW w:w="1323" w:type="dxa"/>
                <w:gridSpan w:val="2"/>
                <w:hideMark/>
              </w:tcPr>
            </w:tcPrChange>
          </w:tcPr>
          <w:p w:rsidR="001A392D" w:rsidRDefault="001A392D">
            <w:pPr>
              <w:rPr>
                <w:sz w:val="20"/>
              </w:rPr>
            </w:pPr>
            <w:del w:id="88" w:author="Author">
              <w:r w:rsidRPr="00613AD6" w:rsidDel="00804681">
                <w:rPr>
                  <w:sz w:val="20"/>
                </w:rPr>
                <w:lastRenderedPageBreak/>
                <w:delText>C0030</w:delText>
              </w:r>
            </w:del>
            <w:ins w:id="89" w:author="Author">
              <w:r w:rsidRPr="00613AD6">
                <w:rPr>
                  <w:sz w:val="20"/>
                </w:rPr>
                <w:t>C00</w:t>
              </w:r>
              <w:r>
                <w:rPr>
                  <w:sz w:val="20"/>
                </w:rPr>
                <w:t>5</w:t>
              </w:r>
              <w:r w:rsidRPr="00613AD6">
                <w:rPr>
                  <w:sz w:val="20"/>
                </w:rPr>
                <w:t>0</w:t>
              </w:r>
            </w:ins>
          </w:p>
          <w:p w:rsidR="001A392D" w:rsidRPr="00613AD6" w:rsidRDefault="001A392D">
            <w:pPr>
              <w:rPr>
                <w:sz w:val="20"/>
              </w:rPr>
            </w:pPr>
            <w:r>
              <w:rPr>
                <w:sz w:val="20"/>
              </w:rPr>
              <w:t>(A2)</w:t>
            </w:r>
          </w:p>
        </w:tc>
        <w:tc>
          <w:tcPr>
            <w:tcW w:w="2121" w:type="dxa"/>
            <w:hideMark/>
            <w:tcPrChange w:id="90" w:author="Author">
              <w:tcPr>
                <w:tcW w:w="1979" w:type="dxa"/>
                <w:gridSpan w:val="2"/>
                <w:hideMark/>
              </w:tcPr>
            </w:tcPrChange>
          </w:tcPr>
          <w:p w:rsidR="001A392D" w:rsidRPr="00613AD6" w:rsidRDefault="001A392D">
            <w:pPr>
              <w:rPr>
                <w:sz w:val="20"/>
              </w:rPr>
            </w:pPr>
            <w:r w:rsidRPr="00613AD6">
              <w:rPr>
                <w:sz w:val="20"/>
              </w:rPr>
              <w:t>Product denomination</w:t>
            </w:r>
          </w:p>
        </w:tc>
        <w:tc>
          <w:tcPr>
            <w:tcW w:w="5884" w:type="dxa"/>
            <w:hideMark/>
            <w:tcPrChange w:id="91" w:author="Author">
              <w:tcPr>
                <w:tcW w:w="5986" w:type="dxa"/>
                <w:hideMark/>
              </w:tcPr>
            </w:tcPrChange>
          </w:tcPr>
          <w:p w:rsidR="001A392D" w:rsidRPr="00136306" w:rsidRDefault="001A392D" w:rsidP="006D4B6D">
            <w:pPr>
              <w:rPr>
                <w:sz w:val="20"/>
                <w:lang w:val="en-US"/>
              </w:rPr>
            </w:pPr>
            <w:r w:rsidRPr="002D3BD6">
              <w:rPr>
                <w:sz w:val="20"/>
                <w:lang w:val="en-US"/>
              </w:rPr>
              <w:t>Commercial name of product (</w:t>
            </w:r>
            <w:r w:rsidRPr="00136306">
              <w:rPr>
                <w:sz w:val="20"/>
                <w:lang w:val="en-US"/>
              </w:rPr>
              <w:t>undertaking-specific)</w:t>
            </w:r>
          </w:p>
          <w:p w:rsidR="001A392D" w:rsidRPr="00613AD6" w:rsidRDefault="001A392D" w:rsidP="00365D48">
            <w:pPr>
              <w:rPr>
                <w:sz w:val="20"/>
                <w:lang w:val="en-US"/>
              </w:rPr>
            </w:pPr>
          </w:p>
        </w:tc>
      </w:tr>
      <w:tr w:rsidR="001A392D" w:rsidRPr="009A0F2E" w:rsidTr="006B5FA0">
        <w:trPr>
          <w:trHeight w:val="555"/>
          <w:trPrChange w:id="92" w:author="Author">
            <w:trPr>
              <w:trHeight w:val="555"/>
            </w:trPr>
          </w:trPrChange>
        </w:trPr>
        <w:tc>
          <w:tcPr>
            <w:tcW w:w="1283" w:type="dxa"/>
            <w:tcPrChange w:id="93" w:author="Author">
              <w:tcPr>
                <w:tcW w:w="1323" w:type="dxa"/>
                <w:gridSpan w:val="2"/>
              </w:tcPr>
            </w:tcPrChange>
          </w:tcPr>
          <w:p w:rsidR="001A392D" w:rsidRDefault="001A392D" w:rsidP="00E1758E">
            <w:pPr>
              <w:rPr>
                <w:sz w:val="20"/>
              </w:rPr>
            </w:pPr>
            <w:del w:id="94" w:author="Author">
              <w:r w:rsidRPr="00613AD6" w:rsidDel="00804681">
                <w:rPr>
                  <w:sz w:val="20"/>
                </w:rPr>
                <w:delText>C0040</w:delText>
              </w:r>
            </w:del>
            <w:ins w:id="95" w:author="Author">
              <w:r w:rsidRPr="00613AD6">
                <w:rPr>
                  <w:sz w:val="20"/>
                </w:rPr>
                <w:t>C00</w:t>
              </w:r>
              <w:r>
                <w:rPr>
                  <w:sz w:val="20"/>
                </w:rPr>
                <w:t>6</w:t>
              </w:r>
              <w:r w:rsidRPr="00613AD6">
                <w:rPr>
                  <w:sz w:val="20"/>
                </w:rPr>
                <w:t>0</w:t>
              </w:r>
            </w:ins>
          </w:p>
          <w:p w:rsidR="001A392D" w:rsidRPr="00613AD6" w:rsidRDefault="001A392D" w:rsidP="00E1758E">
            <w:pPr>
              <w:rPr>
                <w:sz w:val="20"/>
              </w:rPr>
            </w:pPr>
            <w:r>
              <w:rPr>
                <w:sz w:val="20"/>
              </w:rPr>
              <w:t>(A3)</w:t>
            </w:r>
          </w:p>
        </w:tc>
        <w:tc>
          <w:tcPr>
            <w:tcW w:w="2121" w:type="dxa"/>
            <w:tcPrChange w:id="96" w:author="Author">
              <w:tcPr>
                <w:tcW w:w="1979" w:type="dxa"/>
                <w:gridSpan w:val="2"/>
              </w:tcPr>
            </w:tcPrChange>
          </w:tcPr>
          <w:p w:rsidR="001A392D" w:rsidRPr="00613AD6" w:rsidRDefault="001A392D" w:rsidP="00E1758E">
            <w:pPr>
              <w:rPr>
                <w:sz w:val="20"/>
              </w:rPr>
            </w:pPr>
            <w:r w:rsidRPr="00613AD6">
              <w:rPr>
                <w:sz w:val="20"/>
              </w:rPr>
              <w:t>Description of the product</w:t>
            </w:r>
          </w:p>
        </w:tc>
        <w:tc>
          <w:tcPr>
            <w:tcW w:w="5884" w:type="dxa"/>
            <w:tcPrChange w:id="97" w:author="Author">
              <w:tcPr>
                <w:tcW w:w="5986" w:type="dxa"/>
              </w:tcPr>
            </w:tcPrChange>
          </w:tcPr>
          <w:p w:rsidR="001A392D" w:rsidRPr="00705BF6" w:rsidRDefault="001A392D" w:rsidP="00C32CFE">
            <w:pPr>
              <w:rPr>
                <w:sz w:val="20"/>
                <w:lang w:val="en-US"/>
              </w:rPr>
            </w:pPr>
            <w:r w:rsidRPr="00613AD6">
              <w:rPr>
                <w:sz w:val="20"/>
                <w:lang w:val="en-US"/>
              </w:rPr>
              <w:t>General qualitative description of the product.</w:t>
            </w:r>
            <w:r>
              <w:rPr>
                <w:sz w:val="20"/>
                <w:lang w:val="en-US"/>
              </w:rPr>
              <w:t xml:space="preserve"> </w:t>
            </w:r>
            <w:r w:rsidRPr="00705BF6">
              <w:rPr>
                <w:sz w:val="20"/>
                <w:lang w:val="en-US"/>
              </w:rPr>
              <w:t xml:space="preserve">If a product code is attributed by the competent authority for supervisory purposes, the description of product type for that code shall be used. </w:t>
            </w:r>
          </w:p>
          <w:p w:rsidR="001A392D" w:rsidRPr="00613AD6" w:rsidRDefault="001A392D" w:rsidP="00E1758E">
            <w:pPr>
              <w:rPr>
                <w:sz w:val="20"/>
                <w:lang w:val="en-US"/>
              </w:rPr>
            </w:pPr>
          </w:p>
        </w:tc>
      </w:tr>
      <w:tr w:rsidR="001A392D" w:rsidRPr="009A0F2E" w:rsidTr="006B5FA0">
        <w:trPr>
          <w:trHeight w:val="645"/>
          <w:trPrChange w:id="98" w:author="Author">
            <w:trPr>
              <w:trHeight w:val="645"/>
            </w:trPr>
          </w:trPrChange>
        </w:trPr>
        <w:tc>
          <w:tcPr>
            <w:tcW w:w="1283" w:type="dxa"/>
            <w:hideMark/>
            <w:tcPrChange w:id="99" w:author="Author">
              <w:tcPr>
                <w:tcW w:w="1323" w:type="dxa"/>
                <w:gridSpan w:val="2"/>
                <w:hideMark/>
              </w:tcPr>
            </w:tcPrChange>
          </w:tcPr>
          <w:p w:rsidR="001A392D" w:rsidRDefault="001A392D">
            <w:pPr>
              <w:rPr>
                <w:sz w:val="20"/>
              </w:rPr>
            </w:pPr>
            <w:del w:id="100" w:author="Author">
              <w:r w:rsidRPr="00613AD6" w:rsidDel="00804681">
                <w:rPr>
                  <w:sz w:val="20"/>
                </w:rPr>
                <w:delText>C0050</w:delText>
              </w:r>
            </w:del>
            <w:ins w:id="101" w:author="Author">
              <w:r w:rsidRPr="00613AD6">
                <w:rPr>
                  <w:sz w:val="20"/>
                </w:rPr>
                <w:t>C00</w:t>
              </w:r>
              <w:r>
                <w:rPr>
                  <w:sz w:val="20"/>
                </w:rPr>
                <w:t>7</w:t>
              </w:r>
              <w:r w:rsidRPr="00613AD6">
                <w:rPr>
                  <w:sz w:val="20"/>
                </w:rPr>
                <w:t>0</w:t>
              </w:r>
            </w:ins>
          </w:p>
          <w:p w:rsidR="001A392D" w:rsidRPr="00613AD6" w:rsidRDefault="001A392D">
            <w:pPr>
              <w:rPr>
                <w:sz w:val="20"/>
              </w:rPr>
            </w:pPr>
            <w:r>
              <w:rPr>
                <w:sz w:val="20"/>
              </w:rPr>
              <w:t>(A4)</w:t>
            </w:r>
          </w:p>
        </w:tc>
        <w:tc>
          <w:tcPr>
            <w:tcW w:w="2121" w:type="dxa"/>
            <w:hideMark/>
            <w:tcPrChange w:id="102" w:author="Author">
              <w:tcPr>
                <w:tcW w:w="1979" w:type="dxa"/>
                <w:gridSpan w:val="2"/>
                <w:hideMark/>
              </w:tcPr>
            </w:tcPrChange>
          </w:tcPr>
          <w:p w:rsidR="001A392D" w:rsidRPr="00613AD6" w:rsidRDefault="001A392D">
            <w:pPr>
              <w:rPr>
                <w:sz w:val="20"/>
              </w:rPr>
            </w:pPr>
            <w:r w:rsidRPr="00613AD6">
              <w:rPr>
                <w:sz w:val="20"/>
              </w:rPr>
              <w:t>Initial date of guarantee</w:t>
            </w:r>
          </w:p>
        </w:tc>
        <w:tc>
          <w:tcPr>
            <w:tcW w:w="5884" w:type="dxa"/>
            <w:hideMark/>
            <w:tcPrChange w:id="103" w:author="Author">
              <w:tcPr>
                <w:tcW w:w="5986" w:type="dxa"/>
                <w:hideMark/>
              </w:tcPr>
            </w:tcPrChange>
          </w:tcPr>
          <w:p w:rsidR="001A392D" w:rsidRPr="00613AD6" w:rsidRDefault="001A392D" w:rsidP="00B77BB9">
            <w:pPr>
              <w:rPr>
                <w:sz w:val="20"/>
                <w:highlight w:val="yellow"/>
                <w:lang w:val="en-US"/>
              </w:rPr>
            </w:pPr>
            <w:r w:rsidRPr="00613AD6">
              <w:rPr>
                <w:sz w:val="20"/>
                <w:lang w:val="en-US"/>
              </w:rPr>
              <w:t>The ISO 8601 (</w:t>
            </w:r>
            <w:proofErr w:type="spellStart"/>
            <w:r w:rsidRPr="00613AD6">
              <w:rPr>
                <w:sz w:val="20"/>
                <w:lang w:val="en-US"/>
              </w:rPr>
              <w:t>yyyy</w:t>
            </w:r>
            <w:proofErr w:type="spellEnd"/>
            <w:r w:rsidRPr="00613AD6">
              <w:rPr>
                <w:sz w:val="20"/>
                <w:lang w:val="en-US"/>
              </w:rPr>
              <w:t>-mm-</w:t>
            </w:r>
            <w:proofErr w:type="spellStart"/>
            <w:r w:rsidRPr="00613AD6">
              <w:rPr>
                <w:sz w:val="20"/>
                <w:lang w:val="en-US"/>
              </w:rPr>
              <w:t>dd</w:t>
            </w:r>
            <w:proofErr w:type="spellEnd"/>
            <w:r w:rsidRPr="00613AD6">
              <w:rPr>
                <w:sz w:val="20"/>
                <w:lang w:val="en-US"/>
              </w:rPr>
              <w:t xml:space="preserve">) code of the </w:t>
            </w:r>
            <w:r>
              <w:rPr>
                <w:sz w:val="20"/>
                <w:lang w:val="en-US"/>
              </w:rPr>
              <w:t xml:space="preserve">initial </w:t>
            </w:r>
            <w:r w:rsidRPr="00613AD6">
              <w:rPr>
                <w:sz w:val="20"/>
                <w:lang w:val="en-US"/>
              </w:rPr>
              <w:t>date</w:t>
            </w:r>
            <w:r>
              <w:rPr>
                <w:sz w:val="20"/>
                <w:lang w:val="en-US"/>
              </w:rPr>
              <w:t xml:space="preserve"> of the cover</w:t>
            </w:r>
            <w:r w:rsidRPr="00613AD6">
              <w:rPr>
                <w:sz w:val="20"/>
                <w:lang w:val="en-US"/>
              </w:rPr>
              <w:t>.</w:t>
            </w:r>
            <w:r w:rsidRPr="00613AD6" w:rsidDel="005A4DD6">
              <w:rPr>
                <w:sz w:val="20"/>
                <w:highlight w:val="yellow"/>
                <w:lang w:val="en-US"/>
              </w:rPr>
              <w:t xml:space="preserve"> </w:t>
            </w:r>
          </w:p>
        </w:tc>
      </w:tr>
      <w:tr w:rsidR="001A392D" w:rsidRPr="009A0F2E" w:rsidTr="006B5FA0">
        <w:trPr>
          <w:trHeight w:val="645"/>
          <w:trPrChange w:id="104" w:author="Author">
            <w:trPr>
              <w:trHeight w:val="645"/>
            </w:trPr>
          </w:trPrChange>
        </w:trPr>
        <w:tc>
          <w:tcPr>
            <w:tcW w:w="1283" w:type="dxa"/>
            <w:hideMark/>
            <w:tcPrChange w:id="105" w:author="Author">
              <w:tcPr>
                <w:tcW w:w="1323" w:type="dxa"/>
                <w:gridSpan w:val="2"/>
                <w:hideMark/>
              </w:tcPr>
            </w:tcPrChange>
          </w:tcPr>
          <w:p w:rsidR="001A392D" w:rsidRDefault="001A392D" w:rsidP="00156B3C">
            <w:pPr>
              <w:rPr>
                <w:sz w:val="20"/>
                <w:lang w:val="en-US"/>
              </w:rPr>
            </w:pPr>
            <w:del w:id="106" w:author="Author">
              <w:r w:rsidRPr="00613AD6" w:rsidDel="00804681">
                <w:rPr>
                  <w:sz w:val="20"/>
                  <w:lang w:val="en-US"/>
                </w:rPr>
                <w:delText>C0060</w:delText>
              </w:r>
            </w:del>
            <w:ins w:id="107" w:author="Author">
              <w:r w:rsidRPr="00613AD6">
                <w:rPr>
                  <w:sz w:val="20"/>
                  <w:lang w:val="en-US"/>
                </w:rPr>
                <w:t>C00</w:t>
              </w:r>
              <w:r>
                <w:rPr>
                  <w:sz w:val="20"/>
                  <w:lang w:val="en-US"/>
                </w:rPr>
                <w:t>8</w:t>
              </w:r>
              <w:r w:rsidRPr="00613AD6">
                <w:rPr>
                  <w:sz w:val="20"/>
                  <w:lang w:val="en-US"/>
                </w:rPr>
                <w:t>0</w:t>
              </w:r>
            </w:ins>
          </w:p>
          <w:p w:rsidR="001A392D" w:rsidRPr="00613AD6" w:rsidRDefault="001A392D" w:rsidP="00156B3C">
            <w:pPr>
              <w:rPr>
                <w:sz w:val="20"/>
                <w:lang w:val="en-US"/>
              </w:rPr>
            </w:pPr>
          </w:p>
        </w:tc>
        <w:tc>
          <w:tcPr>
            <w:tcW w:w="2121" w:type="dxa"/>
            <w:hideMark/>
            <w:tcPrChange w:id="108" w:author="Author">
              <w:tcPr>
                <w:tcW w:w="1979" w:type="dxa"/>
                <w:gridSpan w:val="2"/>
                <w:hideMark/>
              </w:tcPr>
            </w:tcPrChange>
          </w:tcPr>
          <w:p w:rsidR="001A392D" w:rsidRPr="00613AD6" w:rsidRDefault="001A392D" w:rsidP="006E2457">
            <w:pPr>
              <w:rPr>
                <w:sz w:val="20"/>
                <w:lang w:val="en-US"/>
              </w:rPr>
            </w:pPr>
            <w:r w:rsidRPr="00613AD6">
              <w:rPr>
                <w:sz w:val="20"/>
                <w:lang w:val="en-US"/>
              </w:rPr>
              <w:t>Final date of guarantee</w:t>
            </w:r>
          </w:p>
        </w:tc>
        <w:tc>
          <w:tcPr>
            <w:tcW w:w="5884" w:type="dxa"/>
            <w:hideMark/>
            <w:tcPrChange w:id="109" w:author="Author">
              <w:tcPr>
                <w:tcW w:w="5986" w:type="dxa"/>
                <w:hideMark/>
              </w:tcPr>
            </w:tcPrChange>
          </w:tcPr>
          <w:p w:rsidR="001A392D" w:rsidRPr="00613AD6" w:rsidRDefault="001A392D" w:rsidP="00B77BB9">
            <w:pPr>
              <w:rPr>
                <w:sz w:val="20"/>
                <w:highlight w:val="yellow"/>
                <w:lang w:val="en-US"/>
              </w:rPr>
            </w:pPr>
            <w:r w:rsidRPr="00613AD6">
              <w:rPr>
                <w:sz w:val="20"/>
                <w:lang w:val="en-US"/>
              </w:rPr>
              <w:t>The ISO 8601 (</w:t>
            </w:r>
            <w:proofErr w:type="spellStart"/>
            <w:r w:rsidRPr="00613AD6">
              <w:rPr>
                <w:sz w:val="20"/>
                <w:lang w:val="en-US"/>
              </w:rPr>
              <w:t>yyyy</w:t>
            </w:r>
            <w:proofErr w:type="spellEnd"/>
            <w:r w:rsidRPr="00613AD6">
              <w:rPr>
                <w:sz w:val="20"/>
                <w:lang w:val="en-US"/>
              </w:rPr>
              <w:t>-mm-</w:t>
            </w:r>
            <w:proofErr w:type="spellStart"/>
            <w:r w:rsidRPr="00613AD6">
              <w:rPr>
                <w:sz w:val="20"/>
                <w:lang w:val="en-US"/>
              </w:rPr>
              <w:t>dd</w:t>
            </w:r>
            <w:proofErr w:type="spellEnd"/>
            <w:r w:rsidRPr="00613AD6">
              <w:rPr>
                <w:sz w:val="20"/>
                <w:lang w:val="en-US"/>
              </w:rPr>
              <w:t xml:space="preserve">) code of the </w:t>
            </w:r>
            <w:r>
              <w:rPr>
                <w:sz w:val="20"/>
                <w:lang w:val="en-US"/>
              </w:rPr>
              <w:t xml:space="preserve">final </w:t>
            </w:r>
            <w:r w:rsidRPr="00613AD6">
              <w:rPr>
                <w:sz w:val="20"/>
                <w:lang w:val="en-US"/>
              </w:rPr>
              <w:t>date</w:t>
            </w:r>
            <w:r>
              <w:rPr>
                <w:sz w:val="20"/>
                <w:lang w:val="en-US"/>
              </w:rPr>
              <w:t xml:space="preserve"> of the cover</w:t>
            </w:r>
            <w:r w:rsidRPr="00613AD6">
              <w:rPr>
                <w:sz w:val="20"/>
                <w:lang w:val="en-US"/>
              </w:rPr>
              <w:t xml:space="preserve">. </w:t>
            </w:r>
          </w:p>
        </w:tc>
      </w:tr>
      <w:tr w:rsidR="001A392D" w:rsidRPr="00175181" w:rsidTr="006B5FA0">
        <w:trPr>
          <w:trHeight w:val="1530"/>
          <w:trPrChange w:id="110" w:author="Author">
            <w:trPr>
              <w:trHeight w:val="1530"/>
            </w:trPr>
          </w:trPrChange>
        </w:trPr>
        <w:tc>
          <w:tcPr>
            <w:tcW w:w="1283" w:type="dxa"/>
            <w:hideMark/>
            <w:tcPrChange w:id="111" w:author="Author">
              <w:tcPr>
                <w:tcW w:w="1323" w:type="dxa"/>
                <w:gridSpan w:val="2"/>
                <w:hideMark/>
              </w:tcPr>
            </w:tcPrChange>
          </w:tcPr>
          <w:p w:rsidR="001A392D" w:rsidRDefault="001A392D" w:rsidP="005B5589">
            <w:pPr>
              <w:rPr>
                <w:sz w:val="20"/>
              </w:rPr>
            </w:pPr>
            <w:del w:id="112" w:author="Author">
              <w:r w:rsidRPr="00613AD6" w:rsidDel="00804681">
                <w:rPr>
                  <w:sz w:val="20"/>
                </w:rPr>
                <w:delText>C0070</w:delText>
              </w:r>
            </w:del>
            <w:ins w:id="113" w:author="Author">
              <w:r w:rsidRPr="00613AD6">
                <w:rPr>
                  <w:sz w:val="20"/>
                </w:rPr>
                <w:t>C00</w:t>
              </w:r>
              <w:r>
                <w:rPr>
                  <w:sz w:val="20"/>
                </w:rPr>
                <w:t>9</w:t>
              </w:r>
              <w:r w:rsidRPr="00613AD6">
                <w:rPr>
                  <w:sz w:val="20"/>
                </w:rPr>
                <w:t>0</w:t>
              </w:r>
            </w:ins>
          </w:p>
          <w:p w:rsidR="001A392D" w:rsidRPr="00613AD6" w:rsidRDefault="001A392D" w:rsidP="005B5589">
            <w:pPr>
              <w:rPr>
                <w:sz w:val="20"/>
              </w:rPr>
            </w:pPr>
            <w:r>
              <w:rPr>
                <w:sz w:val="20"/>
              </w:rPr>
              <w:t>(A5)</w:t>
            </w:r>
          </w:p>
        </w:tc>
        <w:tc>
          <w:tcPr>
            <w:tcW w:w="2121" w:type="dxa"/>
            <w:hideMark/>
            <w:tcPrChange w:id="114" w:author="Author">
              <w:tcPr>
                <w:tcW w:w="1979" w:type="dxa"/>
                <w:gridSpan w:val="2"/>
                <w:hideMark/>
              </w:tcPr>
            </w:tcPrChange>
          </w:tcPr>
          <w:p w:rsidR="001A392D" w:rsidRPr="00613AD6" w:rsidRDefault="001A392D">
            <w:pPr>
              <w:rPr>
                <w:sz w:val="20"/>
              </w:rPr>
            </w:pPr>
            <w:r w:rsidRPr="00613AD6">
              <w:rPr>
                <w:sz w:val="20"/>
              </w:rPr>
              <w:t>Type of guarantee</w:t>
            </w:r>
          </w:p>
        </w:tc>
        <w:tc>
          <w:tcPr>
            <w:tcW w:w="5884" w:type="dxa"/>
            <w:hideMark/>
            <w:tcPrChange w:id="115" w:author="Author">
              <w:tcPr>
                <w:tcW w:w="5986" w:type="dxa"/>
                <w:hideMark/>
              </w:tcPr>
            </w:tcPrChange>
          </w:tcPr>
          <w:p w:rsidR="001A392D" w:rsidRDefault="001A392D" w:rsidP="00E01AD5">
            <w:pPr>
              <w:rPr>
                <w:sz w:val="20"/>
                <w:lang w:val="en-US"/>
              </w:rPr>
            </w:pPr>
            <w:r w:rsidRPr="00613AD6">
              <w:rPr>
                <w:sz w:val="20"/>
                <w:lang w:val="en-US"/>
              </w:rPr>
              <w:t>The following closed list shall be used:</w:t>
            </w:r>
            <w:r w:rsidRPr="00613AD6">
              <w:rPr>
                <w:sz w:val="20"/>
                <w:lang w:val="en-US"/>
              </w:rPr>
              <w:br/>
              <w:t xml:space="preserve"> 1 - Guaranteed minimum death benefit</w:t>
            </w:r>
            <w:r w:rsidRPr="00613AD6">
              <w:rPr>
                <w:sz w:val="20"/>
                <w:lang w:val="en-US"/>
              </w:rPr>
              <w:br/>
              <w:t xml:space="preserve"> 2 - Guaranteed minimum accumulation benefit </w:t>
            </w:r>
          </w:p>
          <w:p w:rsidR="001A392D" w:rsidRDefault="001A392D" w:rsidP="00E01AD5">
            <w:pPr>
              <w:rPr>
                <w:sz w:val="20"/>
                <w:lang w:val="en-US"/>
              </w:rPr>
            </w:pPr>
            <w:r w:rsidRPr="00613AD6">
              <w:rPr>
                <w:sz w:val="20"/>
                <w:lang w:val="en-US"/>
              </w:rPr>
              <w:t xml:space="preserve"> 3 - Guaranteed minimum income benefit </w:t>
            </w:r>
          </w:p>
          <w:p w:rsidR="001A392D" w:rsidRPr="00613AD6" w:rsidRDefault="001A392D" w:rsidP="00E01AD5">
            <w:pPr>
              <w:rPr>
                <w:sz w:val="20"/>
                <w:lang w:val="en-US"/>
              </w:rPr>
            </w:pPr>
            <w:r w:rsidRPr="00613AD6">
              <w:rPr>
                <w:sz w:val="20"/>
                <w:lang w:val="en-US"/>
              </w:rPr>
              <w:t xml:space="preserve"> 4 - Guaranteed minimum withdrawal benefits </w:t>
            </w:r>
          </w:p>
          <w:p w:rsidR="001A392D" w:rsidRPr="00613AD6" w:rsidRDefault="001A392D" w:rsidP="00804681">
            <w:pPr>
              <w:rPr>
                <w:sz w:val="20"/>
                <w:lang w:val="en-US"/>
              </w:rPr>
            </w:pPr>
            <w:r>
              <w:rPr>
                <w:sz w:val="20"/>
                <w:lang w:val="en-US"/>
              </w:rPr>
              <w:t xml:space="preserve"> </w:t>
            </w:r>
            <w:del w:id="116" w:author="Author">
              <w:r w:rsidRPr="00613AD6" w:rsidDel="00804681">
                <w:rPr>
                  <w:sz w:val="20"/>
                  <w:lang w:val="en-US"/>
                </w:rPr>
                <w:delText xml:space="preserve">5 </w:delText>
              </w:r>
            </w:del>
            <w:ins w:id="117" w:author="Author">
              <w:r>
                <w:rPr>
                  <w:sz w:val="20"/>
                  <w:lang w:val="en-US"/>
                </w:rPr>
                <w:t>9</w:t>
              </w:r>
              <w:r w:rsidRPr="00613AD6">
                <w:rPr>
                  <w:sz w:val="20"/>
                  <w:lang w:val="en-US"/>
                </w:rPr>
                <w:t xml:space="preserve"> </w:t>
              </w:r>
            </w:ins>
            <w:r w:rsidRPr="00613AD6">
              <w:rPr>
                <w:sz w:val="20"/>
                <w:lang w:val="en-US"/>
              </w:rPr>
              <w:t>- Other</w:t>
            </w:r>
          </w:p>
        </w:tc>
      </w:tr>
      <w:tr w:rsidR="001A392D" w:rsidRPr="009A0F2E" w:rsidTr="006B5FA0">
        <w:trPr>
          <w:trHeight w:val="330"/>
          <w:trPrChange w:id="118" w:author="Author">
            <w:trPr>
              <w:trHeight w:val="330"/>
            </w:trPr>
          </w:trPrChange>
        </w:trPr>
        <w:tc>
          <w:tcPr>
            <w:tcW w:w="1283" w:type="dxa"/>
            <w:hideMark/>
            <w:tcPrChange w:id="119" w:author="Author">
              <w:tcPr>
                <w:tcW w:w="1323" w:type="dxa"/>
                <w:gridSpan w:val="2"/>
                <w:hideMark/>
              </w:tcPr>
            </w:tcPrChange>
          </w:tcPr>
          <w:p w:rsidR="001A392D" w:rsidRDefault="001A392D" w:rsidP="005B5589">
            <w:pPr>
              <w:rPr>
                <w:sz w:val="20"/>
                <w:lang w:val="en-US"/>
              </w:rPr>
            </w:pPr>
            <w:del w:id="120" w:author="Author">
              <w:r w:rsidRPr="00613AD6" w:rsidDel="00804681">
                <w:rPr>
                  <w:sz w:val="20"/>
                  <w:lang w:val="en-US"/>
                </w:rPr>
                <w:delText>C0080</w:delText>
              </w:r>
            </w:del>
            <w:ins w:id="121" w:author="Author">
              <w:r w:rsidRPr="00613AD6">
                <w:rPr>
                  <w:sz w:val="20"/>
                  <w:lang w:val="en-US"/>
                </w:rPr>
                <w:t>C0</w:t>
              </w:r>
              <w:r>
                <w:rPr>
                  <w:sz w:val="20"/>
                  <w:lang w:val="en-US"/>
                </w:rPr>
                <w:t>10</w:t>
              </w:r>
              <w:r w:rsidRPr="00613AD6">
                <w:rPr>
                  <w:sz w:val="20"/>
                  <w:lang w:val="en-US"/>
                </w:rPr>
                <w:t>0</w:t>
              </w:r>
            </w:ins>
          </w:p>
          <w:p w:rsidR="001A392D" w:rsidRPr="00613AD6" w:rsidRDefault="001A392D" w:rsidP="005B5589">
            <w:pPr>
              <w:rPr>
                <w:sz w:val="20"/>
                <w:lang w:val="en-US"/>
              </w:rPr>
            </w:pPr>
            <w:r>
              <w:rPr>
                <w:sz w:val="20"/>
                <w:lang w:val="en-US"/>
              </w:rPr>
              <w:t>(A6)</w:t>
            </w:r>
          </w:p>
        </w:tc>
        <w:tc>
          <w:tcPr>
            <w:tcW w:w="2121" w:type="dxa"/>
            <w:hideMark/>
            <w:tcPrChange w:id="122" w:author="Author">
              <w:tcPr>
                <w:tcW w:w="1979" w:type="dxa"/>
                <w:gridSpan w:val="2"/>
                <w:hideMark/>
              </w:tcPr>
            </w:tcPrChange>
          </w:tcPr>
          <w:p w:rsidR="001A392D" w:rsidRPr="00613AD6" w:rsidRDefault="001A392D" w:rsidP="00E91F64">
            <w:pPr>
              <w:rPr>
                <w:sz w:val="20"/>
                <w:lang w:val="en-US"/>
              </w:rPr>
            </w:pPr>
            <w:r w:rsidRPr="00613AD6">
              <w:rPr>
                <w:sz w:val="20"/>
                <w:lang w:val="en-US"/>
              </w:rPr>
              <w:t>Guaranteed level</w:t>
            </w:r>
          </w:p>
        </w:tc>
        <w:tc>
          <w:tcPr>
            <w:tcW w:w="5884" w:type="dxa"/>
            <w:hideMark/>
            <w:tcPrChange w:id="123" w:author="Author">
              <w:tcPr>
                <w:tcW w:w="5986" w:type="dxa"/>
                <w:hideMark/>
              </w:tcPr>
            </w:tcPrChange>
          </w:tcPr>
          <w:p w:rsidR="001A392D" w:rsidRDefault="001A392D">
            <w:pPr>
              <w:rPr>
                <w:sz w:val="20"/>
                <w:lang w:val="en-US"/>
              </w:rPr>
            </w:pPr>
            <w:r w:rsidRPr="00613AD6">
              <w:rPr>
                <w:sz w:val="20"/>
                <w:lang w:val="en-US"/>
              </w:rPr>
              <w:t>Indicate the level of the guaranteed benefit in percentage (</w:t>
            </w:r>
            <w:r>
              <w:rPr>
                <w:sz w:val="20"/>
                <w:lang w:val="en-US"/>
              </w:rPr>
              <w:t xml:space="preserve">as a </w:t>
            </w:r>
            <w:r w:rsidRPr="00613AD6">
              <w:rPr>
                <w:sz w:val="20"/>
                <w:lang w:val="en-US"/>
              </w:rPr>
              <w:t>decimal)</w:t>
            </w:r>
            <w:r>
              <w:rPr>
                <w:sz w:val="20"/>
                <w:lang w:val="en-US"/>
              </w:rPr>
              <w:t>.</w:t>
            </w:r>
          </w:p>
          <w:p w:rsidR="001A392D" w:rsidRPr="00613AD6" w:rsidRDefault="001A392D">
            <w:pPr>
              <w:rPr>
                <w:sz w:val="20"/>
                <w:lang w:val="en-US"/>
              </w:rPr>
            </w:pPr>
            <w:r w:rsidRPr="00613AD6">
              <w:rPr>
                <w:sz w:val="20"/>
                <w:lang w:val="en-US"/>
              </w:rPr>
              <w:t xml:space="preserve"> </w:t>
            </w:r>
          </w:p>
        </w:tc>
      </w:tr>
      <w:tr w:rsidR="001A392D" w:rsidRPr="009A0F2E" w:rsidTr="006B5FA0">
        <w:trPr>
          <w:trHeight w:val="1830"/>
          <w:trPrChange w:id="124" w:author="Author">
            <w:trPr>
              <w:trHeight w:val="1830"/>
            </w:trPr>
          </w:trPrChange>
        </w:trPr>
        <w:tc>
          <w:tcPr>
            <w:tcW w:w="1283" w:type="dxa"/>
            <w:hideMark/>
            <w:tcPrChange w:id="125" w:author="Author">
              <w:tcPr>
                <w:tcW w:w="1323" w:type="dxa"/>
                <w:gridSpan w:val="2"/>
                <w:hideMark/>
              </w:tcPr>
            </w:tcPrChange>
          </w:tcPr>
          <w:p w:rsidR="001A392D" w:rsidRDefault="001A392D" w:rsidP="005B5589">
            <w:pPr>
              <w:rPr>
                <w:sz w:val="20"/>
                <w:lang w:val="en-US"/>
              </w:rPr>
            </w:pPr>
            <w:del w:id="126" w:author="Author">
              <w:r w:rsidRPr="00613AD6" w:rsidDel="00804681">
                <w:rPr>
                  <w:sz w:val="20"/>
                  <w:lang w:val="en-US"/>
                </w:rPr>
                <w:delText>C0090</w:delText>
              </w:r>
            </w:del>
            <w:ins w:id="127" w:author="Author">
              <w:r w:rsidRPr="00613AD6">
                <w:rPr>
                  <w:sz w:val="20"/>
                  <w:lang w:val="en-US"/>
                </w:rPr>
                <w:t>C0</w:t>
              </w:r>
              <w:r>
                <w:rPr>
                  <w:sz w:val="20"/>
                  <w:lang w:val="en-US"/>
                </w:rPr>
                <w:t>11</w:t>
              </w:r>
              <w:r w:rsidRPr="00613AD6">
                <w:rPr>
                  <w:sz w:val="20"/>
                  <w:lang w:val="en-US"/>
                </w:rPr>
                <w:t>0</w:t>
              </w:r>
            </w:ins>
          </w:p>
          <w:p w:rsidR="001A392D" w:rsidRPr="00613AD6" w:rsidRDefault="001A392D" w:rsidP="005B5589">
            <w:pPr>
              <w:rPr>
                <w:sz w:val="20"/>
                <w:lang w:val="en-US"/>
              </w:rPr>
            </w:pPr>
            <w:r>
              <w:rPr>
                <w:sz w:val="20"/>
                <w:lang w:val="en-US"/>
              </w:rPr>
              <w:t>(A7)</w:t>
            </w:r>
          </w:p>
        </w:tc>
        <w:tc>
          <w:tcPr>
            <w:tcW w:w="2121" w:type="dxa"/>
            <w:hideMark/>
            <w:tcPrChange w:id="128" w:author="Author">
              <w:tcPr>
                <w:tcW w:w="1979" w:type="dxa"/>
                <w:gridSpan w:val="2"/>
                <w:hideMark/>
              </w:tcPr>
            </w:tcPrChange>
          </w:tcPr>
          <w:p w:rsidR="001A392D" w:rsidRPr="00613AD6" w:rsidRDefault="001A392D">
            <w:pPr>
              <w:rPr>
                <w:sz w:val="20"/>
                <w:lang w:val="en-US"/>
              </w:rPr>
            </w:pPr>
            <w:r w:rsidRPr="00613AD6">
              <w:rPr>
                <w:sz w:val="20"/>
                <w:lang w:val="en-US"/>
              </w:rPr>
              <w:t>Description</w:t>
            </w:r>
            <w:ins w:id="129" w:author="Author">
              <w:r>
                <w:rPr>
                  <w:sz w:val="20"/>
                  <w:lang w:val="en-US"/>
                </w:rPr>
                <w:t xml:space="preserve"> of the guarantee</w:t>
              </w:r>
            </w:ins>
          </w:p>
        </w:tc>
        <w:tc>
          <w:tcPr>
            <w:tcW w:w="5884" w:type="dxa"/>
            <w:hideMark/>
            <w:tcPrChange w:id="130" w:author="Author">
              <w:tcPr>
                <w:tcW w:w="5986" w:type="dxa"/>
                <w:hideMark/>
              </w:tcPr>
            </w:tcPrChange>
          </w:tcPr>
          <w:p w:rsidR="001A392D" w:rsidRPr="00613AD6" w:rsidRDefault="001A392D">
            <w:pPr>
              <w:rPr>
                <w:sz w:val="20"/>
                <w:lang w:val="en-US"/>
              </w:rPr>
            </w:pPr>
            <w:r w:rsidRPr="00613AD6">
              <w:rPr>
                <w:sz w:val="20"/>
                <w:lang w:val="en-US"/>
              </w:rPr>
              <w:t xml:space="preserve">General description of the guarantees. </w:t>
            </w:r>
          </w:p>
          <w:p w:rsidR="001A392D" w:rsidRPr="00613AD6" w:rsidRDefault="001A392D" w:rsidP="002A169D">
            <w:pPr>
              <w:rPr>
                <w:sz w:val="20"/>
                <w:lang w:val="en-US"/>
              </w:rPr>
            </w:pPr>
            <w:r w:rsidRPr="00613AD6">
              <w:rPr>
                <w:sz w:val="20"/>
                <w:lang w:val="en-US"/>
              </w:rPr>
              <w:t xml:space="preserve">This </w:t>
            </w:r>
            <w:r>
              <w:rPr>
                <w:sz w:val="20"/>
                <w:lang w:val="en-US"/>
              </w:rPr>
              <w:t xml:space="preserve">shall </w:t>
            </w:r>
            <w:r w:rsidRPr="00613AD6">
              <w:rPr>
                <w:sz w:val="20"/>
                <w:lang w:val="en-US"/>
              </w:rPr>
              <w:t>includ</w:t>
            </w:r>
            <w:r>
              <w:rPr>
                <w:sz w:val="20"/>
                <w:lang w:val="en-US"/>
              </w:rPr>
              <w:t>e</w:t>
            </w:r>
            <w:r w:rsidRPr="00613AD6">
              <w:rPr>
                <w:sz w:val="20"/>
                <w:lang w:val="en-US"/>
              </w:rPr>
              <w:t xml:space="preserve"> </w:t>
            </w:r>
            <w:r>
              <w:rPr>
                <w:sz w:val="20"/>
                <w:lang w:val="en-US"/>
              </w:rPr>
              <w:t xml:space="preserve">at least </w:t>
            </w:r>
            <w:r w:rsidRPr="00613AD6">
              <w:rPr>
                <w:sz w:val="20"/>
                <w:lang w:val="en-US"/>
              </w:rPr>
              <w:t xml:space="preserve">the capital accumulation mechanisms (e.g. roll-up, ratchet, step-up, reset), its frequency (infra-annual, annual, x-yearly), the base for computation of guaranteed levels (e.g. premium paid, premium paid net of expenses and/or withdrawals and/or paid-ups, premium increased by the capital accumulation mechanism), the guaranteed conversion factor, other general information about how the guarantee works. </w:t>
            </w:r>
          </w:p>
        </w:tc>
      </w:tr>
    </w:tbl>
    <w:p w:rsidR="00440173" w:rsidRPr="00613AD6" w:rsidRDefault="00440173">
      <w:pPr>
        <w:rPr>
          <w:sz w:val="20"/>
          <w:lang w:val="en-US"/>
        </w:rPr>
      </w:pPr>
    </w:p>
    <w:sectPr w:rsidR="00440173" w:rsidRPr="00613AD6">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3623C"/>
    <w:multiLevelType w:val="hybridMultilevel"/>
    <w:tmpl w:val="08949786"/>
    <w:lvl w:ilvl="0" w:tplc="AF9A488C">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40173"/>
    <w:rsid w:val="000064C0"/>
    <w:rsid w:val="00036B8D"/>
    <w:rsid w:val="0005235C"/>
    <w:rsid w:val="000B2AB1"/>
    <w:rsid w:val="00136306"/>
    <w:rsid w:val="00156B3C"/>
    <w:rsid w:val="001578C4"/>
    <w:rsid w:val="00175181"/>
    <w:rsid w:val="001A392D"/>
    <w:rsid w:val="001F3F43"/>
    <w:rsid w:val="00207586"/>
    <w:rsid w:val="00245268"/>
    <w:rsid w:val="002A169D"/>
    <w:rsid w:val="00310D4A"/>
    <w:rsid w:val="00365D48"/>
    <w:rsid w:val="003A2B7E"/>
    <w:rsid w:val="004378F3"/>
    <w:rsid w:val="00440173"/>
    <w:rsid w:val="004F1C6B"/>
    <w:rsid w:val="005A4DD6"/>
    <w:rsid w:val="005B5589"/>
    <w:rsid w:val="005E26C9"/>
    <w:rsid w:val="00613AD6"/>
    <w:rsid w:val="006B5FA0"/>
    <w:rsid w:val="006D4B6D"/>
    <w:rsid w:val="007414D3"/>
    <w:rsid w:val="007D5824"/>
    <w:rsid w:val="00804681"/>
    <w:rsid w:val="00807F95"/>
    <w:rsid w:val="008758C9"/>
    <w:rsid w:val="0091353E"/>
    <w:rsid w:val="009618C5"/>
    <w:rsid w:val="009A0F2E"/>
    <w:rsid w:val="00A31002"/>
    <w:rsid w:val="00A50584"/>
    <w:rsid w:val="00AC52FF"/>
    <w:rsid w:val="00B77BB9"/>
    <w:rsid w:val="00BD1304"/>
    <w:rsid w:val="00C24902"/>
    <w:rsid w:val="00C32CFE"/>
    <w:rsid w:val="00CC5D0A"/>
    <w:rsid w:val="00CF5905"/>
    <w:rsid w:val="00D74316"/>
    <w:rsid w:val="00DD314A"/>
    <w:rsid w:val="00E01AD5"/>
    <w:rsid w:val="00E07D82"/>
    <w:rsid w:val="00E1758E"/>
    <w:rsid w:val="00E34849"/>
    <w:rsid w:val="00E732A3"/>
    <w:rsid w:val="00E73D37"/>
    <w:rsid w:val="00E84290"/>
    <w:rsid w:val="00E86100"/>
    <w:rsid w:val="00E91F64"/>
    <w:rsid w:val="00EB4CAC"/>
    <w:rsid w:val="00ED7E3A"/>
    <w:rsid w:val="00FC60B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401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758C9"/>
    <w:rPr>
      <w:rFonts w:ascii="Tahoma" w:hAnsi="Tahoma" w:cs="Tahoma"/>
      <w:sz w:val="16"/>
      <w:szCs w:val="16"/>
    </w:rPr>
  </w:style>
  <w:style w:type="character" w:customStyle="1" w:styleId="BalloonTextChar">
    <w:name w:val="Balloon Text Char"/>
    <w:basedOn w:val="DefaultParagraphFont"/>
    <w:link w:val="BalloonText"/>
    <w:rsid w:val="008758C9"/>
    <w:rPr>
      <w:rFonts w:ascii="Tahoma" w:hAnsi="Tahoma" w:cs="Tahoma"/>
      <w:sz w:val="16"/>
      <w:szCs w:val="16"/>
    </w:rPr>
  </w:style>
  <w:style w:type="character" w:styleId="CommentReference">
    <w:name w:val="annotation reference"/>
    <w:basedOn w:val="DefaultParagraphFont"/>
    <w:rsid w:val="00DD314A"/>
    <w:rPr>
      <w:sz w:val="16"/>
      <w:szCs w:val="16"/>
    </w:rPr>
  </w:style>
  <w:style w:type="paragraph" w:styleId="CommentText">
    <w:name w:val="annotation text"/>
    <w:basedOn w:val="Normal"/>
    <w:link w:val="CommentTextChar"/>
    <w:rsid w:val="00DD314A"/>
    <w:rPr>
      <w:sz w:val="20"/>
    </w:rPr>
  </w:style>
  <w:style w:type="character" w:customStyle="1" w:styleId="CommentTextChar">
    <w:name w:val="Comment Text Char"/>
    <w:basedOn w:val="DefaultParagraphFont"/>
    <w:link w:val="CommentText"/>
    <w:rsid w:val="00DD314A"/>
  </w:style>
  <w:style w:type="paragraph" w:styleId="CommentSubject">
    <w:name w:val="annotation subject"/>
    <w:basedOn w:val="CommentText"/>
    <w:next w:val="CommentText"/>
    <w:link w:val="CommentSubjectChar"/>
    <w:rsid w:val="00DD314A"/>
    <w:rPr>
      <w:b/>
      <w:bCs/>
    </w:rPr>
  </w:style>
  <w:style w:type="character" w:customStyle="1" w:styleId="CommentSubjectChar">
    <w:name w:val="Comment Subject Char"/>
    <w:basedOn w:val="CommentTextChar"/>
    <w:link w:val="CommentSubject"/>
    <w:rsid w:val="00DD314A"/>
    <w:rPr>
      <w:b/>
      <w:bCs/>
    </w:rPr>
  </w:style>
  <w:style w:type="paragraph" w:styleId="Revision">
    <w:name w:val="Revision"/>
    <w:hidden/>
    <w:uiPriority w:val="99"/>
    <w:semiHidden/>
    <w:rsid w:val="00175181"/>
    <w:rPr>
      <w:sz w:val="24"/>
    </w:rPr>
  </w:style>
  <w:style w:type="paragraph" w:styleId="ListParagraph">
    <w:name w:val="List Paragraph"/>
    <w:basedOn w:val="Normal"/>
    <w:uiPriority w:val="34"/>
    <w:qFormat/>
    <w:rsid w:val="00A310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401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758C9"/>
    <w:rPr>
      <w:rFonts w:ascii="Tahoma" w:hAnsi="Tahoma" w:cs="Tahoma"/>
      <w:sz w:val="16"/>
      <w:szCs w:val="16"/>
    </w:rPr>
  </w:style>
  <w:style w:type="character" w:customStyle="1" w:styleId="BalloonTextChar">
    <w:name w:val="Balloon Text Char"/>
    <w:basedOn w:val="DefaultParagraphFont"/>
    <w:link w:val="BalloonText"/>
    <w:rsid w:val="008758C9"/>
    <w:rPr>
      <w:rFonts w:ascii="Tahoma" w:hAnsi="Tahoma" w:cs="Tahoma"/>
      <w:sz w:val="16"/>
      <w:szCs w:val="16"/>
    </w:rPr>
  </w:style>
  <w:style w:type="character" w:styleId="CommentReference">
    <w:name w:val="annotation reference"/>
    <w:basedOn w:val="DefaultParagraphFont"/>
    <w:rsid w:val="00DD314A"/>
    <w:rPr>
      <w:sz w:val="16"/>
      <w:szCs w:val="16"/>
    </w:rPr>
  </w:style>
  <w:style w:type="paragraph" w:styleId="CommentText">
    <w:name w:val="annotation text"/>
    <w:basedOn w:val="Normal"/>
    <w:link w:val="CommentTextChar"/>
    <w:rsid w:val="00DD314A"/>
    <w:rPr>
      <w:sz w:val="20"/>
    </w:rPr>
  </w:style>
  <w:style w:type="character" w:customStyle="1" w:styleId="CommentTextChar">
    <w:name w:val="Comment Text Char"/>
    <w:basedOn w:val="DefaultParagraphFont"/>
    <w:link w:val="CommentText"/>
    <w:rsid w:val="00DD314A"/>
  </w:style>
  <w:style w:type="paragraph" w:styleId="CommentSubject">
    <w:name w:val="annotation subject"/>
    <w:basedOn w:val="CommentText"/>
    <w:next w:val="CommentText"/>
    <w:link w:val="CommentSubjectChar"/>
    <w:rsid w:val="00DD314A"/>
    <w:rPr>
      <w:b/>
      <w:bCs/>
    </w:rPr>
  </w:style>
  <w:style w:type="character" w:customStyle="1" w:styleId="CommentSubjectChar">
    <w:name w:val="Comment Subject Char"/>
    <w:basedOn w:val="CommentTextChar"/>
    <w:link w:val="CommentSubject"/>
    <w:rsid w:val="00DD314A"/>
    <w:rPr>
      <w:b/>
      <w:bCs/>
    </w:rPr>
  </w:style>
  <w:style w:type="paragraph" w:styleId="Revision">
    <w:name w:val="Revision"/>
    <w:hidden/>
    <w:uiPriority w:val="99"/>
    <w:semiHidden/>
    <w:rsid w:val="00175181"/>
    <w:rPr>
      <w:sz w:val="24"/>
    </w:rPr>
  </w:style>
  <w:style w:type="paragraph" w:styleId="ListParagraph">
    <w:name w:val="List Paragraph"/>
    <w:basedOn w:val="Normal"/>
    <w:uiPriority w:val="34"/>
    <w:qFormat/>
    <w:rsid w:val="00A31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67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564</Words>
  <Characters>3221</Characters>
  <Application>Microsoft Office Word</Application>
  <DocSecurity>0</DocSecurity>
  <Lines>26</Lines>
  <Paragraphs>7</Paragraphs>
  <ScaleCrop>false</ScaleCrop>
  <Company/>
  <LinksUpToDate>false</LinksUpToDate>
  <CharactersWithSpaces>3778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2015-07-02T21:01:00Z</dcterms:created>
  <dcterms:modified xsi:type="dcterms:W3CDTF">2015-08-18T14:59:00Z</dcterms:modified>
</cp:coreProperties>
</file>